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AC47E" w14:textId="77777777" w:rsidR="00793174" w:rsidRPr="00787A73" w:rsidRDefault="00793174" w:rsidP="00793174">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ОБЪЯВЛЕНИЕ</w:t>
      </w:r>
    </w:p>
    <w:p w14:paraId="7D20D6FF" w14:textId="77777777" w:rsidR="00793174" w:rsidRPr="00787A73" w:rsidRDefault="00793174" w:rsidP="00793174">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ОБ ЗАПРОСЕ КОТИРОВОК</w:t>
      </w:r>
      <w:r w:rsidRPr="00787A73">
        <w:rPr>
          <w:rStyle w:val="af6"/>
          <w:rFonts w:ascii="GHEA Grapalat" w:hAnsi="GHEA Grapalat"/>
          <w:i w:val="0"/>
          <w:sz w:val="24"/>
          <w:szCs w:val="24"/>
        </w:rPr>
        <w:t xml:space="preserve"> </w:t>
      </w:r>
      <w:r w:rsidRPr="00787A73">
        <w:rPr>
          <w:rStyle w:val="af6"/>
          <w:rFonts w:ascii="GHEA Grapalat" w:hAnsi="GHEA Grapalat"/>
          <w:i w:val="0"/>
          <w:sz w:val="24"/>
          <w:szCs w:val="24"/>
        </w:rPr>
        <w:footnoteReference w:customMarkFollows="1" w:id="1"/>
        <w:t>*</w:t>
      </w:r>
    </w:p>
    <w:p w14:paraId="6FE4E630" w14:textId="77777777" w:rsidR="00793174" w:rsidRPr="00787A73" w:rsidRDefault="00793174" w:rsidP="00793174">
      <w:pPr>
        <w:pStyle w:val="a3"/>
        <w:widowControl w:val="0"/>
        <w:spacing w:line="240" w:lineRule="auto"/>
        <w:ind w:firstLine="0"/>
        <w:jc w:val="center"/>
        <w:rPr>
          <w:rFonts w:ascii="GHEA Grapalat" w:hAnsi="GHEA Grapalat"/>
          <w:i w:val="0"/>
          <w:sz w:val="24"/>
          <w:szCs w:val="24"/>
        </w:rPr>
      </w:pPr>
    </w:p>
    <w:p w14:paraId="3B5FB719" w14:textId="77777777" w:rsidR="00793174" w:rsidRDefault="00793174" w:rsidP="00793174">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 xml:space="preserve">Настоящий текст объявления утвержден Решением Оценочной Комиссии от </w:t>
      </w:r>
    </w:p>
    <w:p w14:paraId="62001711" w14:textId="71211C1E" w:rsidR="00793174" w:rsidRPr="00787A73" w:rsidRDefault="00A16614" w:rsidP="00793174">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lang w:val="hy-AM"/>
        </w:rPr>
        <w:t>15</w:t>
      </w:r>
      <w:r>
        <w:rPr>
          <w:rFonts w:ascii="Microsoft YaHei" w:eastAsia="Microsoft YaHei" w:hAnsi="Microsoft YaHei" w:cs="Microsoft YaHei"/>
          <w:i w:val="0"/>
          <w:sz w:val="24"/>
          <w:szCs w:val="24"/>
          <w:lang w:val="hy-AM"/>
        </w:rPr>
        <w:t>․12․2025</w:t>
      </w:r>
      <w:r w:rsidR="00793174" w:rsidRPr="00787A73">
        <w:rPr>
          <w:rFonts w:ascii="GHEA Grapalat" w:hAnsi="GHEA Grapalat"/>
          <w:i w:val="0"/>
          <w:sz w:val="24"/>
          <w:szCs w:val="24"/>
        </w:rPr>
        <w:t xml:space="preserve"> года "</w:t>
      </w:r>
      <w:r w:rsidR="00793174" w:rsidRPr="00A153AA">
        <w:rPr>
          <w:rFonts w:ascii="GHEA Grapalat" w:hAnsi="GHEA Grapalat"/>
          <w:i w:val="0"/>
          <w:sz w:val="24"/>
          <w:szCs w:val="24"/>
        </w:rPr>
        <w:t>2</w:t>
      </w:r>
      <w:r w:rsidR="00793174" w:rsidRPr="00787A73">
        <w:rPr>
          <w:rFonts w:ascii="GHEA Grapalat" w:hAnsi="GHEA Grapalat"/>
          <w:i w:val="0"/>
          <w:sz w:val="24"/>
          <w:szCs w:val="24"/>
        </w:rPr>
        <w:t xml:space="preserve">" </w:t>
      </w:r>
    </w:p>
    <w:p w14:paraId="3881D0FA" w14:textId="3E1429B3" w:rsidR="00793174" w:rsidRPr="00793174" w:rsidRDefault="00793174" w:rsidP="00793174">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 xml:space="preserve">Код процедуры </w:t>
      </w:r>
      <w:r w:rsidR="00A16614">
        <w:rPr>
          <w:rFonts w:ascii="GHEA Grapalat" w:hAnsi="GHEA Grapalat"/>
          <w:i w:val="0"/>
          <w:sz w:val="24"/>
          <w:szCs w:val="24"/>
        </w:rPr>
        <w:t>KMQD-GHAPDzB-26/01</w:t>
      </w:r>
    </w:p>
    <w:p w14:paraId="673ACC94"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55C727BA" w14:textId="77777777" w:rsidR="00793174" w:rsidRPr="00787A73" w:rsidRDefault="00793174" w:rsidP="00793174">
      <w:pPr>
        <w:pStyle w:val="a3"/>
        <w:widowControl w:val="0"/>
        <w:spacing w:line="240" w:lineRule="auto"/>
        <w:ind w:firstLine="709"/>
        <w:jc w:val="left"/>
        <w:rPr>
          <w:rFonts w:ascii="GHEA Grapalat" w:hAnsi="GHEA Grapalat"/>
          <w:i w:val="0"/>
          <w:sz w:val="24"/>
          <w:szCs w:val="24"/>
          <w:lang w:val="hy-AM"/>
        </w:rPr>
      </w:pPr>
      <w:r w:rsidRPr="00787A73">
        <w:rPr>
          <w:rFonts w:ascii="GHEA Grapalat" w:hAnsi="GHEA Grapalat"/>
          <w:i w:val="0"/>
          <w:sz w:val="24"/>
          <w:szCs w:val="24"/>
        </w:rPr>
        <w:t xml:space="preserve">Заказчик </w:t>
      </w:r>
      <w:r w:rsidR="00E55711" w:rsidRPr="00E55711">
        <w:rPr>
          <w:rFonts w:ascii="GHEA Grapalat" w:hAnsi="GHEA Grapalat"/>
          <w:i w:val="0"/>
          <w:sz w:val="24"/>
          <w:szCs w:val="24"/>
        </w:rPr>
        <w:t xml:space="preserve">КАСАХСКОЙ СРЕДНЕЙ ШКОЛЫ НОМЕР 1 ИМЕНИ Р. </w:t>
      </w:r>
      <w:proofErr w:type="gramStart"/>
      <w:r w:rsidR="00E55711" w:rsidRPr="00E55711">
        <w:rPr>
          <w:rFonts w:ascii="GHEA Grapalat" w:hAnsi="GHEA Grapalat"/>
          <w:i w:val="0"/>
          <w:sz w:val="24"/>
          <w:szCs w:val="24"/>
        </w:rPr>
        <w:t>ГЕВОРКЯНА  ГНКО</w:t>
      </w:r>
      <w:proofErr w:type="gramEnd"/>
      <w:r w:rsidRPr="00787A73">
        <w:rPr>
          <w:rFonts w:ascii="GHEA Grapalat" w:hAnsi="GHEA Grapalat"/>
          <w:i w:val="0"/>
          <w:sz w:val="24"/>
          <w:szCs w:val="24"/>
        </w:rPr>
        <w:t>, находящийся по адресу</w:t>
      </w:r>
      <w:proofErr w:type="gramStart"/>
      <w:r w:rsidRPr="00787A73">
        <w:rPr>
          <w:rFonts w:ascii="GHEA Grapalat" w:hAnsi="GHEA Grapalat"/>
          <w:i w:val="0"/>
          <w:sz w:val="24"/>
          <w:szCs w:val="24"/>
        </w:rPr>
        <w:t xml:space="preserve">: </w:t>
      </w:r>
      <w:r w:rsidR="00E55711">
        <w:rPr>
          <w:rFonts w:ascii="GHEA Grapalat" w:hAnsi="GHEA Grapalat"/>
          <w:i w:val="0"/>
          <w:sz w:val="24"/>
          <w:szCs w:val="24"/>
        </w:rPr>
        <w:t>:</w:t>
      </w:r>
      <w:proofErr w:type="gramEnd"/>
      <w:r w:rsidR="00E55711">
        <w:rPr>
          <w:rFonts w:ascii="GHEA Grapalat" w:hAnsi="GHEA Grapalat"/>
          <w:i w:val="0"/>
          <w:sz w:val="24"/>
          <w:szCs w:val="24"/>
        </w:rPr>
        <w:t xml:space="preserve">  </w:t>
      </w:r>
      <w:proofErr w:type="spellStart"/>
      <w:r w:rsidR="00E55711">
        <w:rPr>
          <w:rFonts w:ascii="GHEA Grapalat" w:hAnsi="GHEA Grapalat"/>
          <w:i w:val="0"/>
          <w:sz w:val="24"/>
          <w:szCs w:val="24"/>
        </w:rPr>
        <w:t>Котайкский</w:t>
      </w:r>
      <w:proofErr w:type="spellEnd"/>
      <w:r w:rsidR="00E55711">
        <w:rPr>
          <w:rFonts w:ascii="GHEA Grapalat" w:hAnsi="GHEA Grapalat"/>
          <w:i w:val="0"/>
          <w:sz w:val="24"/>
          <w:szCs w:val="24"/>
        </w:rPr>
        <w:t xml:space="preserve"> район РА, село Касах, С. Джалалян1</w:t>
      </w:r>
      <w:r w:rsidRPr="00787A73">
        <w:rPr>
          <w:rFonts w:ascii="GHEA Grapalat" w:hAnsi="GHEA Grapalat"/>
          <w:i w:val="0"/>
          <w:sz w:val="24"/>
          <w:szCs w:val="24"/>
        </w:rPr>
        <w:t xml:space="preserve"> объявляет ЗАПРОС КОТИРОВОК, который проводится одним этапом</w:t>
      </w:r>
      <w:r w:rsidRPr="00787A73">
        <w:rPr>
          <w:rFonts w:ascii="GHEA Grapalat" w:hAnsi="GHEA Grapalat"/>
          <w:i w:val="0"/>
          <w:sz w:val="24"/>
          <w:szCs w:val="24"/>
          <w:lang w:val="hy-AM"/>
        </w:rPr>
        <w:t>.</w:t>
      </w:r>
    </w:p>
    <w:p w14:paraId="544BDBDE" w14:textId="77777777" w:rsidR="00341A74" w:rsidRPr="00793174" w:rsidRDefault="00A20B69" w:rsidP="00E55711">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793174" w:rsidRPr="00793174">
        <w:rPr>
          <w:rFonts w:ascii="GHEA Grapalat" w:hAnsi="GHEA Grapalat"/>
          <w:i w:val="0"/>
          <w:spacing w:val="6"/>
          <w:sz w:val="24"/>
          <w:szCs w:val="24"/>
        </w:rPr>
        <w:t>Еда</w:t>
      </w:r>
      <w:r w:rsidR="00782D60" w:rsidRPr="00793174">
        <w:rPr>
          <w:rFonts w:ascii="GHEA Grapalat" w:hAnsi="GHEA Grapalat"/>
          <w:i w:val="0"/>
          <w:spacing w:val="6"/>
          <w:sz w:val="24"/>
          <w:szCs w:val="24"/>
        </w:rPr>
        <w:t xml:space="preserve"> (далее — договор).</w:t>
      </w:r>
    </w:p>
    <w:p w14:paraId="7D3EB08E"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90840C7"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CAA029B"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2132FF3A"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C7624EB" w14:textId="1134CA80" w:rsidR="003F6ED1" w:rsidRPr="000F11E5" w:rsidRDefault="003F6ED1" w:rsidP="00793174">
      <w:pPr>
        <w:pStyle w:val="a3"/>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w:t>
      </w:r>
      <w:proofErr w:type="gramStart"/>
      <w:r w:rsidRPr="000F11E5">
        <w:rPr>
          <w:rFonts w:ascii="GHEA Grapalat" w:hAnsi="GHEA Grapalat"/>
          <w:i w:val="0"/>
          <w:sz w:val="24"/>
          <w:szCs w:val="24"/>
        </w:rPr>
        <w:t>адресу</w:t>
      </w:r>
      <w:r w:rsidRPr="000F11E5">
        <w:rPr>
          <w:rFonts w:ascii="GHEA Grapalat" w:hAnsi="GHEA Grapalat"/>
          <w:i w:val="0"/>
          <w:spacing w:val="6"/>
          <w:sz w:val="24"/>
          <w:szCs w:val="24"/>
        </w:rPr>
        <w:t xml:space="preserve"> </w:t>
      </w:r>
      <w:r w:rsidR="00793174" w:rsidRPr="00793174">
        <w:rPr>
          <w:rFonts w:ascii="GHEA Grapalat" w:hAnsi="GHEA Grapalat"/>
          <w:i w:val="0"/>
          <w:spacing w:val="6"/>
          <w:sz w:val="24"/>
          <w:szCs w:val="24"/>
        </w:rPr>
        <w:t xml:space="preserve"> </w:t>
      </w:r>
      <w:r w:rsidR="00E55711">
        <w:rPr>
          <w:rFonts w:ascii="GHEA Grapalat" w:hAnsi="GHEA Grapalat"/>
          <w:i w:val="0"/>
          <w:sz w:val="24"/>
          <w:szCs w:val="24"/>
        </w:rPr>
        <w:t>:</w:t>
      </w:r>
      <w:proofErr w:type="gramEnd"/>
      <w:r w:rsidR="00E55711">
        <w:rPr>
          <w:rFonts w:ascii="GHEA Grapalat" w:hAnsi="GHEA Grapalat"/>
          <w:i w:val="0"/>
          <w:sz w:val="24"/>
          <w:szCs w:val="24"/>
        </w:rPr>
        <w:t xml:space="preserve">  </w:t>
      </w:r>
      <w:proofErr w:type="spellStart"/>
      <w:r w:rsidR="00E55711">
        <w:rPr>
          <w:rFonts w:ascii="GHEA Grapalat" w:hAnsi="GHEA Grapalat"/>
          <w:i w:val="0"/>
          <w:sz w:val="24"/>
          <w:szCs w:val="24"/>
        </w:rPr>
        <w:t>Котайкский</w:t>
      </w:r>
      <w:proofErr w:type="spellEnd"/>
      <w:r w:rsidR="00E55711">
        <w:rPr>
          <w:rFonts w:ascii="GHEA Grapalat" w:hAnsi="GHEA Grapalat"/>
          <w:i w:val="0"/>
          <w:sz w:val="24"/>
          <w:szCs w:val="24"/>
        </w:rPr>
        <w:t xml:space="preserve"> район РА, село Касах, С. Джалалян1</w:t>
      </w:r>
      <w:r w:rsidR="00793174" w:rsidRPr="000F0CA8">
        <w:rPr>
          <w:rFonts w:ascii="GHEA Grapalat" w:hAnsi="GHEA Grapalat"/>
          <w:i w:val="0"/>
          <w:sz w:val="24"/>
          <w:szCs w:val="24"/>
        </w:rPr>
        <w:t xml:space="preserve"> </w:t>
      </w:r>
      <w:r w:rsidR="00793174" w:rsidRPr="00793174">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110119">
        <w:rPr>
          <w:rFonts w:ascii="GHEA Grapalat" w:hAnsi="GHEA Grapalat"/>
          <w:i w:val="0"/>
          <w:sz w:val="24"/>
          <w:szCs w:val="24"/>
          <w:lang w:val="hy-AM"/>
        </w:rPr>
        <w:t>1</w:t>
      </w:r>
      <w:r w:rsidR="00A16614">
        <w:rPr>
          <w:rFonts w:ascii="GHEA Grapalat" w:hAnsi="GHEA Grapalat"/>
          <w:i w:val="0"/>
          <w:sz w:val="24"/>
          <w:szCs w:val="24"/>
          <w:lang w:val="hy-AM"/>
        </w:rPr>
        <w:t>1</w:t>
      </w:r>
      <w:r w:rsidR="00A30AC6">
        <w:rPr>
          <w:rFonts w:ascii="GHEA Grapalat" w:hAnsi="GHEA Grapalat"/>
          <w:i w:val="0"/>
          <w:sz w:val="24"/>
          <w:szCs w:val="24"/>
          <w:lang w:val="hy-AM"/>
        </w:rPr>
        <w:t>։</w:t>
      </w:r>
      <w:r w:rsidR="00A30AC6">
        <w:rPr>
          <w:rFonts w:ascii="GHEA Grapalat" w:hAnsi="GHEA Grapalat"/>
          <w:i w:val="0"/>
          <w:sz w:val="24"/>
          <w:szCs w:val="24"/>
          <w:lang w:val="en-US"/>
        </w:rPr>
        <w:t>0</w:t>
      </w:r>
      <w:r w:rsidR="00110119">
        <w:rPr>
          <w:rFonts w:ascii="GHEA Grapalat" w:hAnsi="GHEA Grapalat"/>
          <w:i w:val="0"/>
          <w:sz w:val="24"/>
          <w:szCs w:val="24"/>
          <w:lang w:val="hy-AM"/>
        </w:rPr>
        <w:t>0</w:t>
      </w:r>
      <w:r w:rsidR="00793174" w:rsidRPr="00787A73">
        <w:rPr>
          <w:rFonts w:ascii="GHEA Grapalat" w:hAnsi="GHEA Grapalat"/>
          <w:i w:val="0"/>
          <w:sz w:val="24"/>
          <w:szCs w:val="24"/>
          <w:lang w:val="hy-AM"/>
        </w:rPr>
        <w:t xml:space="preserve"> </w:t>
      </w:r>
      <w:r w:rsidR="00793174" w:rsidRPr="00787A73">
        <w:rPr>
          <w:rFonts w:ascii="GHEA Grapalat" w:hAnsi="GHEA Grapalat"/>
          <w:i w:val="0"/>
          <w:sz w:val="24"/>
          <w:szCs w:val="24"/>
        </w:rPr>
        <w:t xml:space="preserve">часов </w:t>
      </w:r>
      <w:r w:rsidR="00793174" w:rsidRPr="00787A73">
        <w:rPr>
          <w:rFonts w:ascii="GHEA Grapalat" w:hAnsi="GHEA Grapalat"/>
          <w:i w:val="0"/>
          <w:sz w:val="24"/>
          <w:szCs w:val="24"/>
          <w:lang w:val="hy-AM"/>
        </w:rPr>
        <w:t>7</w:t>
      </w:r>
      <w:r w:rsidR="00793174" w:rsidRPr="00787A73">
        <w:rPr>
          <w:rFonts w:ascii="GHEA Grapalat" w:hAnsi="GHEA Grapalat"/>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1B7324D7" w14:textId="16AA1CC9"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w:t>
      </w:r>
      <w:proofErr w:type="gramStart"/>
      <w:r w:rsidRPr="000F0CA8">
        <w:rPr>
          <w:rFonts w:ascii="GHEA Grapalat" w:hAnsi="GHEA Grapalat"/>
          <w:i w:val="0"/>
          <w:sz w:val="24"/>
          <w:szCs w:val="24"/>
        </w:rPr>
        <w:t xml:space="preserve">адресу </w:t>
      </w:r>
      <w:r w:rsidR="00E55711">
        <w:rPr>
          <w:rFonts w:ascii="GHEA Grapalat" w:hAnsi="GHEA Grapalat"/>
          <w:i w:val="0"/>
          <w:sz w:val="24"/>
          <w:szCs w:val="24"/>
        </w:rPr>
        <w:t>:</w:t>
      </w:r>
      <w:proofErr w:type="gramEnd"/>
      <w:r w:rsidR="00E55711">
        <w:rPr>
          <w:rFonts w:ascii="GHEA Grapalat" w:hAnsi="GHEA Grapalat"/>
          <w:i w:val="0"/>
          <w:sz w:val="24"/>
          <w:szCs w:val="24"/>
        </w:rPr>
        <w:t xml:space="preserve">  </w:t>
      </w:r>
      <w:proofErr w:type="spellStart"/>
      <w:r w:rsidR="00E55711">
        <w:rPr>
          <w:rFonts w:ascii="GHEA Grapalat" w:hAnsi="GHEA Grapalat"/>
          <w:i w:val="0"/>
          <w:sz w:val="24"/>
          <w:szCs w:val="24"/>
        </w:rPr>
        <w:t>Котайкский</w:t>
      </w:r>
      <w:proofErr w:type="spellEnd"/>
      <w:r w:rsidR="00E55711">
        <w:rPr>
          <w:rFonts w:ascii="GHEA Grapalat" w:hAnsi="GHEA Grapalat"/>
          <w:i w:val="0"/>
          <w:sz w:val="24"/>
          <w:szCs w:val="24"/>
        </w:rPr>
        <w:t xml:space="preserve"> район РА, село Касах, С. Джалалян1</w:t>
      </w:r>
      <w:r w:rsidR="00793174">
        <w:rPr>
          <w:rFonts w:ascii="GHEA Grapalat" w:hAnsi="GHEA Grapalat"/>
          <w:i w:val="0"/>
          <w:sz w:val="24"/>
          <w:szCs w:val="24"/>
        </w:rPr>
        <w:t xml:space="preserve">, в </w:t>
      </w:r>
      <w:r w:rsidR="003C73F2">
        <w:rPr>
          <w:rFonts w:ascii="GHEA Grapalat" w:hAnsi="GHEA Grapalat"/>
          <w:i w:val="0"/>
          <w:sz w:val="24"/>
          <w:szCs w:val="24"/>
        </w:rPr>
        <w:t>11։00</w:t>
      </w:r>
      <w:r>
        <w:rPr>
          <w:rFonts w:ascii="GHEA Grapalat" w:hAnsi="GHEA Grapalat"/>
          <w:i w:val="0"/>
          <w:sz w:val="24"/>
          <w:szCs w:val="24"/>
        </w:rPr>
        <w:t>часов "</w:t>
      </w:r>
      <w:r w:rsidR="00A16614">
        <w:rPr>
          <w:rFonts w:ascii="GHEA Grapalat" w:hAnsi="GHEA Grapalat"/>
          <w:i w:val="0"/>
          <w:sz w:val="24"/>
          <w:szCs w:val="24"/>
          <w:lang w:val="hy-AM"/>
        </w:rPr>
        <w:t>22</w:t>
      </w:r>
      <w:r w:rsidR="00110119">
        <w:rPr>
          <w:rFonts w:ascii="GHEA Grapalat" w:hAnsi="GHEA Grapalat"/>
          <w:i w:val="0"/>
          <w:sz w:val="24"/>
          <w:szCs w:val="24"/>
        </w:rPr>
        <w:t xml:space="preserve">" </w:t>
      </w:r>
      <w:r w:rsidR="00A16614">
        <w:rPr>
          <w:rFonts w:ascii="GHEA Grapalat" w:hAnsi="GHEA Grapalat"/>
          <w:i w:val="0"/>
          <w:sz w:val="24"/>
          <w:szCs w:val="24"/>
          <w:lang w:val="hy-AM"/>
        </w:rPr>
        <w:t>12</w:t>
      </w:r>
      <w:r w:rsidR="00793174">
        <w:rPr>
          <w:rFonts w:ascii="GHEA Grapalat" w:hAnsi="GHEA Grapalat"/>
          <w:i w:val="0"/>
          <w:sz w:val="24"/>
          <w:szCs w:val="24"/>
        </w:rPr>
        <w:t>" "</w:t>
      </w:r>
      <w:r w:rsidR="00793174" w:rsidRPr="00793174">
        <w:rPr>
          <w:rFonts w:ascii="GHEA Grapalat" w:hAnsi="GHEA Grapalat"/>
          <w:i w:val="0"/>
          <w:sz w:val="24"/>
          <w:szCs w:val="24"/>
        </w:rPr>
        <w:t>202</w:t>
      </w:r>
      <w:r w:rsidR="003C73F2">
        <w:rPr>
          <w:rFonts w:ascii="GHEA Grapalat" w:hAnsi="GHEA Grapalat"/>
          <w:i w:val="0"/>
          <w:sz w:val="24"/>
          <w:szCs w:val="24"/>
        </w:rPr>
        <w:t>5</w:t>
      </w:r>
      <w:r>
        <w:rPr>
          <w:rFonts w:ascii="GHEA Grapalat" w:hAnsi="GHEA Grapalat"/>
          <w:i w:val="0"/>
          <w:sz w:val="24"/>
          <w:szCs w:val="24"/>
        </w:rPr>
        <w:t>.</w:t>
      </w:r>
    </w:p>
    <w:p w14:paraId="2B58FAF0"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F9F90D2"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778394A3" w14:textId="77777777" w:rsidR="00793174" w:rsidRPr="00787A73" w:rsidRDefault="00793174" w:rsidP="00793174">
      <w:pPr>
        <w:pStyle w:val="a3"/>
        <w:widowControl w:val="0"/>
        <w:spacing w:line="240" w:lineRule="auto"/>
        <w:ind w:firstLine="0"/>
        <w:rPr>
          <w:rFonts w:ascii="GHEA Grapalat" w:hAnsi="GHEA Grapalat"/>
          <w:i w:val="0"/>
          <w:sz w:val="24"/>
          <w:szCs w:val="24"/>
        </w:rPr>
      </w:pPr>
      <w:proofErr w:type="spellStart"/>
      <w:r w:rsidRPr="00787A73">
        <w:rPr>
          <w:rFonts w:ascii="GHEA Grapalat" w:hAnsi="GHEA Grapalat"/>
          <w:i w:val="0"/>
          <w:sz w:val="24"/>
          <w:szCs w:val="24"/>
        </w:rPr>
        <w:t>Э.Григоряну</w:t>
      </w:r>
      <w:proofErr w:type="spellEnd"/>
      <w:r w:rsidRPr="00787A73">
        <w:rPr>
          <w:rFonts w:ascii="GHEA Grapalat" w:hAnsi="GHEA Grapalat"/>
          <w:i w:val="0"/>
          <w:sz w:val="24"/>
          <w:szCs w:val="24"/>
        </w:rPr>
        <w:t>.</w:t>
      </w:r>
    </w:p>
    <w:p w14:paraId="0DEA34F1" w14:textId="77777777" w:rsidR="00793174" w:rsidRPr="00787A73" w:rsidRDefault="00793174" w:rsidP="00793174">
      <w:pPr>
        <w:pStyle w:val="a3"/>
        <w:widowControl w:val="0"/>
        <w:spacing w:line="240" w:lineRule="auto"/>
        <w:ind w:firstLine="567"/>
        <w:rPr>
          <w:rFonts w:ascii="GHEA Grapalat" w:hAnsi="GHEA Grapalat"/>
          <w:i w:val="0"/>
          <w:sz w:val="24"/>
          <w:szCs w:val="24"/>
        </w:rPr>
      </w:pPr>
    </w:p>
    <w:p w14:paraId="6CFDC19D" w14:textId="77777777" w:rsidR="00793174" w:rsidRPr="00F71E36" w:rsidRDefault="00793174" w:rsidP="00793174">
      <w:pPr>
        <w:pStyle w:val="aa"/>
        <w:widowControl w:val="0"/>
        <w:spacing w:after="0"/>
        <w:ind w:firstLine="567"/>
        <w:rPr>
          <w:rFonts w:ascii="GHEA Grapalat" w:hAnsi="GHEA Grapalat"/>
        </w:rPr>
      </w:pPr>
      <w:r w:rsidRPr="00787A73">
        <w:rPr>
          <w:rFonts w:ascii="GHEA Grapalat" w:hAnsi="GHEA Grapalat"/>
        </w:rPr>
        <w:t xml:space="preserve">Телефон </w:t>
      </w:r>
      <w:r w:rsidRPr="00787A73">
        <w:rPr>
          <w:rFonts w:ascii="GHEA Grapalat" w:hAnsi="GHEA Grapalat"/>
          <w:lang w:val="hy-AM"/>
        </w:rPr>
        <w:t>09</w:t>
      </w:r>
      <w:r w:rsidRPr="00F71E36">
        <w:rPr>
          <w:rFonts w:ascii="GHEA Grapalat" w:hAnsi="GHEA Grapalat"/>
        </w:rPr>
        <w:t>9</w:t>
      </w:r>
      <w:r w:rsidRPr="00787A73">
        <w:rPr>
          <w:rFonts w:ascii="GHEA Grapalat" w:hAnsi="GHEA Grapalat"/>
        </w:rPr>
        <w:t>24497</w:t>
      </w:r>
      <w:r w:rsidRPr="00F71E36">
        <w:rPr>
          <w:rFonts w:ascii="GHEA Grapalat" w:hAnsi="GHEA Grapalat"/>
        </w:rPr>
        <w:t>4</w:t>
      </w:r>
    </w:p>
    <w:p w14:paraId="5DF9897D" w14:textId="77777777" w:rsidR="00793174" w:rsidRPr="00787A73" w:rsidRDefault="00793174" w:rsidP="00793174">
      <w:pPr>
        <w:pStyle w:val="aa"/>
        <w:widowControl w:val="0"/>
        <w:spacing w:after="0"/>
        <w:ind w:firstLine="567"/>
        <w:rPr>
          <w:rFonts w:ascii="GHEA Grapalat" w:hAnsi="GHEA Grapalat"/>
        </w:rPr>
      </w:pPr>
      <w:r w:rsidRPr="00787A73">
        <w:rPr>
          <w:rFonts w:ascii="GHEA Grapalat" w:hAnsi="GHEA Grapalat"/>
        </w:rPr>
        <w:t>Электронная почта protender.itender@gmail.com</w:t>
      </w:r>
    </w:p>
    <w:p w14:paraId="491C5827" w14:textId="77777777" w:rsidR="00793174" w:rsidRPr="00787A73" w:rsidRDefault="00793174" w:rsidP="00793174">
      <w:pPr>
        <w:pStyle w:val="aa"/>
        <w:widowControl w:val="0"/>
        <w:spacing w:after="0"/>
        <w:ind w:firstLine="567"/>
        <w:rPr>
          <w:rFonts w:ascii="GHEA Grapalat" w:hAnsi="GHEA Grapalat"/>
        </w:rPr>
      </w:pPr>
      <w:r w:rsidRPr="00787A73">
        <w:rPr>
          <w:rFonts w:ascii="GHEA Grapalat" w:hAnsi="GHEA Grapalat"/>
        </w:rPr>
        <w:lastRenderedPageBreak/>
        <w:t xml:space="preserve">Заказчик </w:t>
      </w:r>
      <w:r w:rsidR="00E55711" w:rsidRPr="00E55711">
        <w:rPr>
          <w:rFonts w:ascii="GHEA Grapalat" w:hAnsi="GHEA Grapalat"/>
        </w:rPr>
        <w:t xml:space="preserve">КАСАХСКОЙ СРЕДНЕЙ ШКОЛЫ НОМЕР 1 ИМЕНИ Р. </w:t>
      </w:r>
      <w:proofErr w:type="gramStart"/>
      <w:r w:rsidR="00E55711" w:rsidRPr="00E55711">
        <w:rPr>
          <w:rFonts w:ascii="GHEA Grapalat" w:hAnsi="GHEA Grapalat"/>
        </w:rPr>
        <w:t>ГЕВОРКЯНА  ГНКО</w:t>
      </w:r>
      <w:proofErr w:type="gramEnd"/>
    </w:p>
    <w:p w14:paraId="5F6E9E8B" w14:textId="77777777" w:rsidR="00793174" w:rsidRPr="00F43035" w:rsidRDefault="00793174" w:rsidP="00B46D58">
      <w:pPr>
        <w:pStyle w:val="aa"/>
        <w:widowControl w:val="0"/>
        <w:spacing w:after="160"/>
        <w:ind w:firstLine="567"/>
        <w:jc w:val="right"/>
        <w:rPr>
          <w:rFonts w:ascii="GHEA Grapalat" w:hAnsi="GHEA Grapalat"/>
          <w:i/>
        </w:rPr>
      </w:pPr>
    </w:p>
    <w:p w14:paraId="31C51430" w14:textId="77777777" w:rsidR="00793174" w:rsidRPr="00F43035" w:rsidRDefault="00793174" w:rsidP="00B46D58">
      <w:pPr>
        <w:pStyle w:val="aa"/>
        <w:widowControl w:val="0"/>
        <w:spacing w:after="160"/>
        <w:ind w:firstLine="567"/>
        <w:jc w:val="right"/>
        <w:rPr>
          <w:rFonts w:ascii="GHEA Grapalat" w:hAnsi="GHEA Grapalat"/>
          <w:i/>
        </w:rPr>
      </w:pPr>
    </w:p>
    <w:p w14:paraId="70A4392C" w14:textId="77777777" w:rsidR="00793174" w:rsidRPr="00F43035" w:rsidRDefault="00793174" w:rsidP="00B46D58">
      <w:pPr>
        <w:pStyle w:val="aa"/>
        <w:widowControl w:val="0"/>
        <w:spacing w:after="160"/>
        <w:ind w:firstLine="567"/>
        <w:jc w:val="right"/>
        <w:rPr>
          <w:rFonts w:ascii="GHEA Grapalat" w:hAnsi="GHEA Grapalat"/>
          <w:i/>
        </w:rPr>
      </w:pPr>
    </w:p>
    <w:p w14:paraId="67322E9D" w14:textId="77777777" w:rsidR="00793174" w:rsidRPr="00F43035" w:rsidRDefault="00793174" w:rsidP="00B46D58">
      <w:pPr>
        <w:pStyle w:val="aa"/>
        <w:widowControl w:val="0"/>
        <w:spacing w:after="160"/>
        <w:ind w:firstLine="567"/>
        <w:jc w:val="right"/>
        <w:rPr>
          <w:rFonts w:ascii="GHEA Grapalat" w:hAnsi="GHEA Grapalat"/>
          <w:i/>
        </w:rPr>
      </w:pPr>
    </w:p>
    <w:p w14:paraId="0B3330F4" w14:textId="77777777" w:rsidR="00793174" w:rsidRPr="00F43035" w:rsidRDefault="00793174" w:rsidP="00B46D58">
      <w:pPr>
        <w:pStyle w:val="aa"/>
        <w:widowControl w:val="0"/>
        <w:spacing w:after="160"/>
        <w:ind w:firstLine="567"/>
        <w:jc w:val="right"/>
        <w:rPr>
          <w:rFonts w:ascii="GHEA Grapalat" w:hAnsi="GHEA Grapalat"/>
          <w:i/>
        </w:rPr>
      </w:pPr>
    </w:p>
    <w:p w14:paraId="45E9B40B" w14:textId="77777777" w:rsidR="00793174" w:rsidRPr="00F43035" w:rsidRDefault="00793174" w:rsidP="00B46D58">
      <w:pPr>
        <w:pStyle w:val="aa"/>
        <w:widowControl w:val="0"/>
        <w:spacing w:after="160"/>
        <w:ind w:firstLine="567"/>
        <w:jc w:val="right"/>
        <w:rPr>
          <w:rFonts w:ascii="GHEA Grapalat" w:hAnsi="GHEA Grapalat"/>
          <w:i/>
        </w:rPr>
      </w:pPr>
    </w:p>
    <w:p w14:paraId="31ACD4B3" w14:textId="77777777" w:rsidR="00793174" w:rsidRPr="00F43035" w:rsidRDefault="00793174" w:rsidP="00B46D58">
      <w:pPr>
        <w:pStyle w:val="aa"/>
        <w:widowControl w:val="0"/>
        <w:spacing w:after="160"/>
        <w:ind w:firstLine="567"/>
        <w:jc w:val="right"/>
        <w:rPr>
          <w:rFonts w:ascii="GHEA Grapalat" w:hAnsi="GHEA Grapalat"/>
          <w:i/>
        </w:rPr>
      </w:pPr>
    </w:p>
    <w:p w14:paraId="4E68B48A" w14:textId="77777777" w:rsidR="00793174" w:rsidRPr="00F43035" w:rsidRDefault="00793174" w:rsidP="00B46D58">
      <w:pPr>
        <w:pStyle w:val="aa"/>
        <w:widowControl w:val="0"/>
        <w:spacing w:after="160"/>
        <w:ind w:firstLine="567"/>
        <w:jc w:val="right"/>
        <w:rPr>
          <w:rFonts w:ascii="GHEA Grapalat" w:hAnsi="GHEA Grapalat"/>
          <w:i/>
        </w:rPr>
      </w:pPr>
    </w:p>
    <w:p w14:paraId="21E2DFFC" w14:textId="77777777" w:rsidR="00793174" w:rsidRPr="00F43035" w:rsidRDefault="00793174" w:rsidP="00B46D58">
      <w:pPr>
        <w:pStyle w:val="aa"/>
        <w:widowControl w:val="0"/>
        <w:spacing w:after="160"/>
        <w:ind w:firstLine="567"/>
        <w:jc w:val="right"/>
        <w:rPr>
          <w:rFonts w:ascii="GHEA Grapalat" w:hAnsi="GHEA Grapalat"/>
          <w:i/>
        </w:rPr>
      </w:pPr>
    </w:p>
    <w:p w14:paraId="17B795D3" w14:textId="77777777" w:rsidR="00793174" w:rsidRPr="00F43035" w:rsidRDefault="00793174" w:rsidP="00B46D58">
      <w:pPr>
        <w:pStyle w:val="aa"/>
        <w:widowControl w:val="0"/>
        <w:spacing w:after="160"/>
        <w:ind w:firstLine="567"/>
        <w:jc w:val="right"/>
        <w:rPr>
          <w:rFonts w:ascii="GHEA Grapalat" w:hAnsi="GHEA Grapalat"/>
          <w:i/>
        </w:rPr>
      </w:pPr>
    </w:p>
    <w:p w14:paraId="78FB79DE" w14:textId="77777777" w:rsidR="00793174" w:rsidRPr="00F43035" w:rsidRDefault="00793174" w:rsidP="00B46D58">
      <w:pPr>
        <w:pStyle w:val="aa"/>
        <w:widowControl w:val="0"/>
        <w:spacing w:after="160"/>
        <w:ind w:firstLine="567"/>
        <w:jc w:val="right"/>
        <w:rPr>
          <w:rFonts w:ascii="GHEA Grapalat" w:hAnsi="GHEA Grapalat"/>
          <w:i/>
        </w:rPr>
      </w:pPr>
    </w:p>
    <w:p w14:paraId="627F3F05" w14:textId="77777777" w:rsidR="00793174" w:rsidRPr="00F43035" w:rsidRDefault="00793174" w:rsidP="00B46D58">
      <w:pPr>
        <w:pStyle w:val="aa"/>
        <w:widowControl w:val="0"/>
        <w:spacing w:after="160"/>
        <w:ind w:firstLine="567"/>
        <w:jc w:val="right"/>
        <w:rPr>
          <w:rFonts w:ascii="GHEA Grapalat" w:hAnsi="GHEA Grapalat"/>
          <w:i/>
        </w:rPr>
      </w:pPr>
    </w:p>
    <w:p w14:paraId="46A188F2" w14:textId="77777777" w:rsidR="00793174" w:rsidRPr="00F43035" w:rsidRDefault="00793174" w:rsidP="00B46D58">
      <w:pPr>
        <w:pStyle w:val="aa"/>
        <w:widowControl w:val="0"/>
        <w:spacing w:after="160"/>
        <w:ind w:firstLine="567"/>
        <w:jc w:val="right"/>
        <w:rPr>
          <w:rFonts w:ascii="GHEA Grapalat" w:hAnsi="GHEA Grapalat"/>
          <w:i/>
        </w:rPr>
      </w:pPr>
    </w:p>
    <w:p w14:paraId="3E0F757E" w14:textId="77777777" w:rsidR="00793174" w:rsidRPr="00F43035" w:rsidRDefault="00793174" w:rsidP="00B46D58">
      <w:pPr>
        <w:pStyle w:val="aa"/>
        <w:widowControl w:val="0"/>
        <w:spacing w:after="160"/>
        <w:ind w:firstLine="567"/>
        <w:jc w:val="right"/>
        <w:rPr>
          <w:rFonts w:ascii="GHEA Grapalat" w:hAnsi="GHEA Grapalat"/>
          <w:i/>
        </w:rPr>
      </w:pPr>
    </w:p>
    <w:p w14:paraId="721B4AD9" w14:textId="77777777" w:rsidR="00F43035" w:rsidRPr="00F43035" w:rsidRDefault="00F43035" w:rsidP="00B46D58">
      <w:pPr>
        <w:pStyle w:val="aa"/>
        <w:widowControl w:val="0"/>
        <w:spacing w:after="160"/>
        <w:ind w:firstLine="567"/>
        <w:jc w:val="right"/>
        <w:rPr>
          <w:rFonts w:ascii="GHEA Grapalat" w:hAnsi="GHEA Grapalat"/>
          <w:i/>
        </w:rPr>
      </w:pPr>
    </w:p>
    <w:p w14:paraId="1C134C23" w14:textId="77777777" w:rsidR="00F43035" w:rsidRPr="00E55711" w:rsidRDefault="00F43035" w:rsidP="00B46D58">
      <w:pPr>
        <w:pStyle w:val="aa"/>
        <w:widowControl w:val="0"/>
        <w:spacing w:after="160"/>
        <w:ind w:firstLine="567"/>
        <w:jc w:val="right"/>
        <w:rPr>
          <w:rFonts w:ascii="GHEA Grapalat" w:hAnsi="GHEA Grapalat"/>
          <w:i/>
        </w:rPr>
      </w:pPr>
    </w:p>
    <w:p w14:paraId="2B5CA45F" w14:textId="77777777" w:rsidR="00F43035" w:rsidRPr="00E55711" w:rsidRDefault="00F43035" w:rsidP="00B46D58">
      <w:pPr>
        <w:pStyle w:val="aa"/>
        <w:widowControl w:val="0"/>
        <w:spacing w:after="160"/>
        <w:ind w:firstLine="567"/>
        <w:jc w:val="right"/>
        <w:rPr>
          <w:rFonts w:ascii="GHEA Grapalat" w:hAnsi="GHEA Grapalat"/>
          <w:i/>
        </w:rPr>
      </w:pPr>
    </w:p>
    <w:p w14:paraId="1C1A9932" w14:textId="77777777" w:rsidR="00F43035" w:rsidRPr="00E55711" w:rsidRDefault="00F43035" w:rsidP="00B46D58">
      <w:pPr>
        <w:pStyle w:val="aa"/>
        <w:widowControl w:val="0"/>
        <w:spacing w:after="160"/>
        <w:ind w:firstLine="567"/>
        <w:jc w:val="right"/>
        <w:rPr>
          <w:rFonts w:ascii="GHEA Grapalat" w:hAnsi="GHEA Grapalat"/>
          <w:i/>
        </w:rPr>
      </w:pPr>
    </w:p>
    <w:p w14:paraId="4373CDFC" w14:textId="77777777" w:rsidR="00793174" w:rsidRPr="00F43035" w:rsidRDefault="00793174" w:rsidP="00B46D58">
      <w:pPr>
        <w:pStyle w:val="aa"/>
        <w:widowControl w:val="0"/>
        <w:spacing w:after="160"/>
        <w:ind w:firstLine="567"/>
        <w:jc w:val="right"/>
        <w:rPr>
          <w:rFonts w:ascii="GHEA Grapalat" w:hAnsi="GHEA Grapalat"/>
          <w:i/>
        </w:rPr>
      </w:pPr>
    </w:p>
    <w:p w14:paraId="4CB20693" w14:textId="77777777" w:rsidR="00793174" w:rsidRDefault="00793174" w:rsidP="00B46D58">
      <w:pPr>
        <w:pStyle w:val="aa"/>
        <w:widowControl w:val="0"/>
        <w:spacing w:after="160"/>
        <w:ind w:firstLine="567"/>
        <w:jc w:val="right"/>
        <w:rPr>
          <w:rFonts w:ascii="GHEA Grapalat" w:hAnsi="GHEA Grapalat"/>
          <w:i/>
        </w:rPr>
      </w:pPr>
    </w:p>
    <w:p w14:paraId="64B320EC" w14:textId="77777777" w:rsidR="00E55711" w:rsidRDefault="00E55711" w:rsidP="00B46D58">
      <w:pPr>
        <w:pStyle w:val="aa"/>
        <w:widowControl w:val="0"/>
        <w:spacing w:after="160"/>
        <w:ind w:firstLine="567"/>
        <w:jc w:val="right"/>
        <w:rPr>
          <w:rFonts w:ascii="GHEA Grapalat" w:hAnsi="GHEA Grapalat"/>
          <w:i/>
        </w:rPr>
      </w:pPr>
    </w:p>
    <w:p w14:paraId="4702F0AD" w14:textId="77777777" w:rsidR="00E55711" w:rsidRDefault="00E55711" w:rsidP="00B46D58">
      <w:pPr>
        <w:pStyle w:val="aa"/>
        <w:widowControl w:val="0"/>
        <w:spacing w:after="160"/>
        <w:ind w:firstLine="567"/>
        <w:jc w:val="right"/>
        <w:rPr>
          <w:rFonts w:ascii="GHEA Grapalat" w:hAnsi="GHEA Grapalat"/>
          <w:i/>
        </w:rPr>
      </w:pPr>
    </w:p>
    <w:p w14:paraId="56D7E8C0" w14:textId="77777777" w:rsidR="00E55711" w:rsidRDefault="00E55711" w:rsidP="00B46D58">
      <w:pPr>
        <w:pStyle w:val="aa"/>
        <w:widowControl w:val="0"/>
        <w:spacing w:after="160"/>
        <w:ind w:firstLine="567"/>
        <w:jc w:val="right"/>
        <w:rPr>
          <w:rFonts w:ascii="GHEA Grapalat" w:hAnsi="GHEA Grapalat"/>
          <w:i/>
        </w:rPr>
      </w:pPr>
    </w:p>
    <w:p w14:paraId="3408E7AA" w14:textId="77777777" w:rsidR="00E55711" w:rsidRDefault="00E55711" w:rsidP="00B46D58">
      <w:pPr>
        <w:pStyle w:val="aa"/>
        <w:widowControl w:val="0"/>
        <w:spacing w:after="160"/>
        <w:ind w:firstLine="567"/>
        <w:jc w:val="right"/>
        <w:rPr>
          <w:rFonts w:ascii="GHEA Grapalat" w:hAnsi="GHEA Grapalat"/>
          <w:i/>
        </w:rPr>
      </w:pPr>
    </w:p>
    <w:p w14:paraId="54AC3D66" w14:textId="3F868DF3" w:rsidR="00096865" w:rsidRPr="009044F1" w:rsidRDefault="00096865" w:rsidP="00793174">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14:paraId="6EBC4752" w14:textId="300D25E8" w:rsidR="00793174" w:rsidRPr="00793174" w:rsidRDefault="005D7731" w:rsidP="00793174">
      <w:pPr>
        <w:pStyle w:val="a3"/>
        <w:widowControl w:val="0"/>
        <w:spacing w:line="240" w:lineRule="auto"/>
        <w:ind w:firstLine="0"/>
        <w:jc w:val="right"/>
        <w:rPr>
          <w:rFonts w:ascii="GHEA Grapalat" w:hAnsi="GHEA Grapalat"/>
          <w:i w:val="0"/>
          <w:sz w:val="24"/>
          <w:szCs w:val="24"/>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rPr>
        <w:br/>
      </w:r>
      <w:r w:rsidR="00096865" w:rsidRPr="009044F1">
        <w:rPr>
          <w:rFonts w:ascii="GHEA Grapalat" w:hAnsi="GHEA Grapalat"/>
        </w:rPr>
        <w:t xml:space="preserve">под кодом </w:t>
      </w:r>
      <w:r w:rsidR="00A16614">
        <w:rPr>
          <w:rFonts w:ascii="GHEA Grapalat" w:hAnsi="GHEA Grapalat"/>
          <w:i w:val="0"/>
          <w:sz w:val="24"/>
          <w:szCs w:val="24"/>
        </w:rPr>
        <w:t>KMQD-GHAPDzB-26/01</w:t>
      </w:r>
    </w:p>
    <w:p w14:paraId="480909C1" w14:textId="4587A078" w:rsidR="00096865" w:rsidRPr="009044F1" w:rsidRDefault="001B32D9" w:rsidP="00793174">
      <w:pPr>
        <w:pStyle w:val="aa"/>
        <w:widowControl w:val="0"/>
        <w:spacing w:after="160"/>
        <w:ind w:firstLine="567"/>
        <w:jc w:val="right"/>
        <w:rPr>
          <w:rFonts w:ascii="GHEA Grapalat" w:hAnsi="GHEA Grapalat"/>
          <w:i/>
        </w:rPr>
      </w:pPr>
      <w:r w:rsidRPr="001B32D9">
        <w:rPr>
          <w:rFonts w:ascii="GHEA Grapalat" w:hAnsi="GHEA Grapalat" w:cs="Times Armenian"/>
          <w:i/>
        </w:rPr>
        <w:br/>
      </w:r>
      <w:r w:rsidR="00A46F92">
        <w:rPr>
          <w:rFonts w:ascii="GHEA Grapalat" w:hAnsi="GHEA Grapalat"/>
          <w:i/>
        </w:rPr>
        <w:t xml:space="preserve">№ </w:t>
      </w:r>
      <w:r w:rsidR="00793174" w:rsidRPr="00793174">
        <w:rPr>
          <w:rFonts w:ascii="GHEA Grapalat" w:hAnsi="GHEA Grapalat"/>
          <w:i/>
        </w:rPr>
        <w:t>2</w:t>
      </w:r>
      <w:r w:rsidR="00096865" w:rsidRPr="009044F1">
        <w:rPr>
          <w:rFonts w:ascii="GHEA Grapalat" w:hAnsi="GHEA Grapalat"/>
          <w:i/>
        </w:rPr>
        <w:t xml:space="preserve"> от </w:t>
      </w:r>
      <w:r w:rsidR="00A30AC6">
        <w:rPr>
          <w:rFonts w:ascii="GHEA Grapalat" w:hAnsi="GHEA Grapalat"/>
          <w:i/>
          <w:lang w:val="en-US"/>
        </w:rPr>
        <w:t>1</w:t>
      </w:r>
      <w:r w:rsidR="00A16614">
        <w:rPr>
          <w:rFonts w:ascii="GHEA Grapalat" w:hAnsi="GHEA Grapalat"/>
          <w:i/>
          <w:lang w:val="en-US"/>
        </w:rPr>
        <w:t>5</w:t>
      </w:r>
      <w:r w:rsidR="00A30AC6">
        <w:rPr>
          <w:rFonts w:ascii="GHEA Grapalat" w:hAnsi="GHEA Grapalat"/>
          <w:i/>
        </w:rPr>
        <w:t>.</w:t>
      </w:r>
      <w:r w:rsidR="00A30AC6">
        <w:rPr>
          <w:rFonts w:ascii="GHEA Grapalat" w:hAnsi="GHEA Grapalat"/>
          <w:i/>
          <w:lang w:val="en-US"/>
        </w:rPr>
        <w:t>12</w:t>
      </w:r>
      <w:r w:rsidR="00793174" w:rsidRPr="00793174">
        <w:rPr>
          <w:rFonts w:ascii="GHEA Grapalat" w:hAnsi="GHEA Grapalat"/>
          <w:i/>
        </w:rPr>
        <w:t>.</w:t>
      </w:r>
      <w:r w:rsidR="00096865" w:rsidRPr="009044F1">
        <w:rPr>
          <w:rFonts w:ascii="GHEA Grapalat" w:hAnsi="GHEA Grapalat"/>
          <w:i/>
        </w:rPr>
        <w:t xml:space="preserve"> 20</w:t>
      </w:r>
      <w:r w:rsidR="00A153AA">
        <w:rPr>
          <w:rFonts w:ascii="GHEA Grapalat" w:hAnsi="GHEA Grapalat"/>
          <w:i/>
        </w:rPr>
        <w:t>2</w:t>
      </w:r>
      <w:r w:rsidR="00A16614">
        <w:rPr>
          <w:rFonts w:ascii="GHEA Grapalat" w:hAnsi="GHEA Grapalat"/>
          <w:i/>
          <w:lang w:val="hy-AM"/>
        </w:rPr>
        <w:t>5</w:t>
      </w:r>
      <w:r w:rsidR="009F10E4">
        <w:rPr>
          <w:rFonts w:ascii="GHEA Grapalat" w:hAnsi="GHEA Grapalat"/>
          <w:i/>
        </w:rPr>
        <w:t xml:space="preserve"> </w:t>
      </w:r>
      <w:r w:rsidR="00096865" w:rsidRPr="009044F1">
        <w:rPr>
          <w:rFonts w:ascii="GHEA Grapalat" w:hAnsi="GHEA Grapalat"/>
          <w:i/>
        </w:rPr>
        <w:t>г.</w:t>
      </w:r>
    </w:p>
    <w:p w14:paraId="1DC7F96C" w14:textId="77777777" w:rsidR="00096865" w:rsidRPr="009044F1" w:rsidRDefault="00096865" w:rsidP="00793174">
      <w:pPr>
        <w:pStyle w:val="aa"/>
        <w:widowControl w:val="0"/>
        <w:spacing w:after="160"/>
        <w:ind w:right="-7" w:firstLine="567"/>
        <w:jc w:val="right"/>
        <w:rPr>
          <w:rFonts w:ascii="GHEA Grapalat" w:hAnsi="GHEA Grapalat"/>
        </w:rPr>
      </w:pPr>
    </w:p>
    <w:p w14:paraId="1BB86294" w14:textId="77777777" w:rsidR="00096865" w:rsidRPr="003A1EBB" w:rsidRDefault="00096865" w:rsidP="00B46D58">
      <w:pPr>
        <w:pStyle w:val="aa"/>
        <w:widowControl w:val="0"/>
        <w:spacing w:after="160"/>
        <w:ind w:right="-7" w:firstLine="567"/>
        <w:jc w:val="center"/>
        <w:rPr>
          <w:rFonts w:ascii="GHEA Grapalat" w:hAnsi="GHEA Grapalat"/>
        </w:rPr>
      </w:pPr>
    </w:p>
    <w:p w14:paraId="0BAA800A" w14:textId="77777777" w:rsidR="00793174" w:rsidRPr="003A1EBB" w:rsidRDefault="00793174" w:rsidP="00793174">
      <w:pPr>
        <w:pStyle w:val="aa"/>
        <w:widowControl w:val="0"/>
        <w:spacing w:after="160"/>
        <w:ind w:right="-7" w:firstLine="567"/>
        <w:jc w:val="center"/>
        <w:rPr>
          <w:rFonts w:ascii="GHEA Grapalat" w:hAnsi="GHEA Grapalat"/>
        </w:rPr>
      </w:pPr>
    </w:p>
    <w:p w14:paraId="26FEC2EC" w14:textId="77777777" w:rsidR="00793174" w:rsidRPr="009044F1" w:rsidRDefault="00793174" w:rsidP="00793174">
      <w:pPr>
        <w:pStyle w:val="aa"/>
        <w:widowControl w:val="0"/>
        <w:spacing w:after="160"/>
        <w:ind w:right="-7" w:firstLine="567"/>
        <w:jc w:val="center"/>
        <w:rPr>
          <w:rFonts w:ascii="GHEA Grapalat" w:hAnsi="GHEA Grapalat"/>
        </w:rPr>
      </w:pPr>
      <w:r w:rsidRPr="009044F1">
        <w:rPr>
          <w:rFonts w:ascii="GHEA Grapalat" w:hAnsi="GHEA Grapalat"/>
          <w:i/>
        </w:rPr>
        <w:t>"</w:t>
      </w:r>
      <w:r w:rsidRPr="001B7E98">
        <w:t xml:space="preserve"> </w:t>
      </w:r>
      <w:r w:rsidR="00E55711" w:rsidRPr="00E55711">
        <w:rPr>
          <w:rFonts w:ascii="GHEA Grapalat" w:hAnsi="GHEA Grapalat"/>
          <w:i/>
        </w:rPr>
        <w:t xml:space="preserve">КАСАХСКОЙ СРЕДНЕЙ ШКОЛЫ НОМЕР 1 ИМЕНИ Р. </w:t>
      </w:r>
      <w:proofErr w:type="gramStart"/>
      <w:r w:rsidR="00E55711" w:rsidRPr="00E55711">
        <w:rPr>
          <w:rFonts w:ascii="GHEA Grapalat" w:hAnsi="GHEA Grapalat"/>
          <w:i/>
        </w:rPr>
        <w:t>ГЕВОРКЯНА  ГНКО</w:t>
      </w:r>
      <w:proofErr w:type="gramEnd"/>
      <w:r w:rsidR="00E55711" w:rsidRPr="00E55711">
        <w:rPr>
          <w:rFonts w:ascii="GHEA Grapalat" w:hAnsi="GHEA Grapalat"/>
          <w:i/>
        </w:rPr>
        <w:t xml:space="preserve"> </w:t>
      </w:r>
      <w:r w:rsidRPr="001B7E98">
        <w:rPr>
          <w:rFonts w:ascii="GHEA Grapalat" w:hAnsi="GHEA Grapalat"/>
          <w:i/>
        </w:rPr>
        <w:t>”</w:t>
      </w:r>
    </w:p>
    <w:p w14:paraId="16888F8F" w14:textId="77777777" w:rsidR="00096865" w:rsidRPr="003A1EBB" w:rsidRDefault="00096865" w:rsidP="00B46D58">
      <w:pPr>
        <w:pStyle w:val="aa"/>
        <w:widowControl w:val="0"/>
        <w:spacing w:after="160"/>
        <w:ind w:right="-7" w:firstLine="567"/>
        <w:jc w:val="center"/>
        <w:rPr>
          <w:rFonts w:ascii="GHEA Grapalat" w:hAnsi="GHEA Grapalat"/>
        </w:rPr>
      </w:pPr>
    </w:p>
    <w:p w14:paraId="0FF820CB" w14:textId="77777777" w:rsidR="000763E5" w:rsidRPr="003A1EBB" w:rsidRDefault="000763E5" w:rsidP="00B46D58">
      <w:pPr>
        <w:pStyle w:val="aa"/>
        <w:widowControl w:val="0"/>
        <w:spacing w:after="160"/>
        <w:ind w:right="-7" w:firstLine="567"/>
        <w:jc w:val="center"/>
        <w:rPr>
          <w:rFonts w:ascii="GHEA Grapalat" w:hAnsi="GHEA Grapalat"/>
        </w:rPr>
      </w:pPr>
    </w:p>
    <w:p w14:paraId="3D0EB5EE" w14:textId="77777777" w:rsidR="000763E5" w:rsidRPr="003A1EBB" w:rsidRDefault="000763E5" w:rsidP="00B46D58">
      <w:pPr>
        <w:pStyle w:val="aa"/>
        <w:widowControl w:val="0"/>
        <w:spacing w:after="160"/>
        <w:ind w:right="-7" w:firstLine="567"/>
        <w:jc w:val="center"/>
        <w:rPr>
          <w:rFonts w:ascii="GHEA Grapalat" w:hAnsi="GHEA Grapalat"/>
        </w:rPr>
      </w:pPr>
    </w:p>
    <w:p w14:paraId="78664F6A"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08017B30" w14:textId="77777777" w:rsidR="00096865" w:rsidRPr="009044F1" w:rsidRDefault="00096865" w:rsidP="00B46D58">
      <w:pPr>
        <w:pStyle w:val="aa"/>
        <w:widowControl w:val="0"/>
        <w:spacing w:after="160"/>
        <w:ind w:right="-7" w:firstLine="567"/>
        <w:jc w:val="center"/>
        <w:rPr>
          <w:rFonts w:ascii="GHEA Grapalat" w:hAnsi="GHEA Grapalat" w:cs="Sylfaen"/>
        </w:rPr>
      </w:pPr>
    </w:p>
    <w:p w14:paraId="3BDFA6A5" w14:textId="77777777" w:rsidR="00096865" w:rsidRPr="00793174" w:rsidRDefault="00096865" w:rsidP="00B46D58">
      <w:pPr>
        <w:pStyle w:val="aa"/>
        <w:widowControl w:val="0"/>
        <w:spacing w:after="160"/>
        <w:ind w:right="-7" w:firstLine="567"/>
        <w:jc w:val="center"/>
        <w:rPr>
          <w:rFonts w:ascii="GHEA Grapalat" w:hAnsi="GHEA Grapalat"/>
        </w:rPr>
      </w:pPr>
    </w:p>
    <w:p w14:paraId="0E08E95A" w14:textId="77777777" w:rsidR="00096865" w:rsidRPr="00793174" w:rsidRDefault="002B32D6" w:rsidP="00E55711">
      <w:pPr>
        <w:pStyle w:val="aa"/>
        <w:widowControl w:val="0"/>
        <w:spacing w:after="160"/>
        <w:ind w:right="-7" w:firstLine="56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r w:rsidR="00793174" w:rsidRPr="00793174">
        <w:rPr>
          <w:rFonts w:ascii="GHEA Grapalat" w:hAnsi="GHEA Grapalat"/>
        </w:rPr>
        <w:t>ЕДА</w:t>
      </w:r>
      <w:r w:rsidR="00793174" w:rsidRPr="009044F1">
        <w:rPr>
          <w:rFonts w:ascii="GHEA Grapalat" w:hAnsi="GHEA Grapalat"/>
        </w:rPr>
        <w:t xml:space="preserve">" </w:t>
      </w:r>
      <w:r w:rsidRPr="009044F1">
        <w:rPr>
          <w:rFonts w:ascii="GHEA Grapalat" w:hAnsi="GHEA Grapalat"/>
        </w:rPr>
        <w:t xml:space="preserve">ДЛЯ НУЖД </w:t>
      </w:r>
      <w:r w:rsidR="00793174" w:rsidRPr="00793174">
        <w:rPr>
          <w:rFonts w:ascii="GHEA Grapalat" w:hAnsi="GHEA Grapalat"/>
        </w:rPr>
        <w:t xml:space="preserve">" </w:t>
      </w:r>
      <w:r w:rsidR="00E55711" w:rsidRPr="00E55711">
        <w:rPr>
          <w:rFonts w:ascii="GHEA Grapalat" w:hAnsi="GHEA Grapalat"/>
        </w:rPr>
        <w:t xml:space="preserve">КАСАХСКОЙ СРЕДНЕЙ ШКОЛЫ НОМЕР 1 ИМЕНИ Р. </w:t>
      </w:r>
      <w:proofErr w:type="gramStart"/>
      <w:r w:rsidR="00E55711" w:rsidRPr="00E55711">
        <w:rPr>
          <w:rFonts w:ascii="GHEA Grapalat" w:hAnsi="GHEA Grapalat"/>
        </w:rPr>
        <w:t>ГЕВОРКЯНА  ГНКО</w:t>
      </w:r>
      <w:proofErr w:type="gramEnd"/>
      <w:r w:rsidR="00E55711" w:rsidRPr="00E55711">
        <w:rPr>
          <w:rFonts w:ascii="GHEA Grapalat" w:hAnsi="GHEA Grapalat"/>
        </w:rPr>
        <w:t xml:space="preserve"> </w:t>
      </w:r>
    </w:p>
    <w:p w14:paraId="06ECDA45" w14:textId="77777777" w:rsidR="00CE0D95" w:rsidRPr="009044F1" w:rsidRDefault="00CE0D95" w:rsidP="00B46D58">
      <w:pPr>
        <w:pStyle w:val="aa"/>
        <w:widowControl w:val="0"/>
        <w:spacing w:after="160"/>
        <w:ind w:right="-7" w:firstLine="567"/>
        <w:jc w:val="center"/>
        <w:rPr>
          <w:rFonts w:ascii="GHEA Grapalat" w:hAnsi="GHEA Grapalat"/>
        </w:rPr>
      </w:pPr>
    </w:p>
    <w:p w14:paraId="477E41DD" w14:textId="77777777" w:rsidR="00CE0D95" w:rsidRPr="009044F1" w:rsidRDefault="00CE0D95" w:rsidP="00B46D58">
      <w:pPr>
        <w:pStyle w:val="aa"/>
        <w:widowControl w:val="0"/>
        <w:spacing w:after="160"/>
        <w:ind w:right="-7" w:firstLine="567"/>
        <w:jc w:val="center"/>
        <w:rPr>
          <w:rFonts w:ascii="GHEA Grapalat" w:hAnsi="GHEA Grapalat"/>
        </w:rPr>
      </w:pPr>
    </w:p>
    <w:p w14:paraId="51B188FC" w14:textId="77777777" w:rsidR="000763E5" w:rsidRDefault="000763E5" w:rsidP="00B46D58">
      <w:pPr>
        <w:rPr>
          <w:rFonts w:ascii="GHEA Grapalat" w:hAnsi="GHEA Grapalat"/>
        </w:rPr>
      </w:pPr>
      <w:r>
        <w:rPr>
          <w:rFonts w:ascii="GHEA Grapalat" w:hAnsi="GHEA Grapalat"/>
        </w:rPr>
        <w:br w:type="page"/>
      </w:r>
    </w:p>
    <w:p w14:paraId="22E11340"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2FAC40B6" w14:textId="77777777" w:rsidR="00984BDB" w:rsidRPr="009044F1" w:rsidRDefault="00984BDB" w:rsidP="00B46D58">
      <w:pPr>
        <w:widowControl w:val="0"/>
        <w:spacing w:after="160"/>
        <w:ind w:firstLine="567"/>
        <w:jc w:val="both"/>
        <w:rPr>
          <w:rFonts w:ascii="GHEA Grapalat" w:hAnsi="GHEA Grapalat"/>
          <w:i/>
        </w:rPr>
      </w:pPr>
    </w:p>
    <w:p w14:paraId="7E3B6460"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4786A40C"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13502CDD" w14:textId="77777777" w:rsidR="00160AE4" w:rsidRPr="009044F1" w:rsidRDefault="00160AE4" w:rsidP="00B46D58">
      <w:pPr>
        <w:widowControl w:val="0"/>
        <w:spacing w:after="160"/>
        <w:ind w:firstLine="567"/>
        <w:jc w:val="center"/>
        <w:rPr>
          <w:rFonts w:ascii="GHEA Grapalat" w:hAnsi="GHEA Grapalat"/>
          <w:i/>
        </w:rPr>
      </w:pPr>
    </w:p>
    <w:p w14:paraId="05D5DF39" w14:textId="77777777" w:rsidR="00793174" w:rsidRPr="009044F1" w:rsidRDefault="00793174" w:rsidP="00793174">
      <w:pPr>
        <w:pStyle w:val="aa"/>
        <w:widowControl w:val="0"/>
        <w:spacing w:after="160"/>
        <w:ind w:right="-7" w:firstLine="567"/>
        <w:jc w:val="center"/>
        <w:rPr>
          <w:rFonts w:ascii="GHEA Grapalat" w:hAnsi="GHEA Grapalat"/>
        </w:rPr>
      </w:pPr>
      <w:proofErr w:type="gramStart"/>
      <w:r w:rsidRPr="00793174">
        <w:rPr>
          <w:rFonts w:ascii="GHEA Grapalat" w:hAnsi="GHEA Grapalat"/>
        </w:rPr>
        <w:t xml:space="preserve">ЕДА </w:t>
      </w:r>
      <w:r w:rsidR="005D7731" w:rsidRPr="009044F1">
        <w:rPr>
          <w:rFonts w:ascii="GHEA Grapalat" w:hAnsi="GHEA Grapalat"/>
        </w:rPr>
        <w:t xml:space="preserve"> </w:t>
      </w:r>
      <w:r w:rsidR="005D7731" w:rsidRPr="00793174">
        <w:rPr>
          <w:rFonts w:ascii="GHEA Grapalat" w:hAnsi="GHEA Grapalat"/>
        </w:rPr>
        <w:t>ДЛЯ</w:t>
      </w:r>
      <w:proofErr w:type="gramEnd"/>
      <w:r w:rsidR="005D7731" w:rsidRPr="00793174">
        <w:rPr>
          <w:rFonts w:ascii="GHEA Grapalat" w:hAnsi="GHEA Grapalat"/>
        </w:rPr>
        <w:t xml:space="preserve"> НУЖД</w:t>
      </w:r>
      <w:r w:rsidR="00EB5576" w:rsidRPr="00EC400D">
        <w:rPr>
          <w:rFonts w:ascii="GHEA Grapalat" w:hAnsi="GHEA Grapalat"/>
        </w:rPr>
        <w:t xml:space="preserve"> </w:t>
      </w:r>
      <w:r w:rsidRPr="00793174">
        <w:rPr>
          <w:rFonts w:ascii="GHEA Grapalat" w:hAnsi="GHEA Grapalat"/>
        </w:rPr>
        <w:t xml:space="preserve">ГНКО </w:t>
      </w:r>
      <w:r w:rsidR="00E55711" w:rsidRPr="00E55711">
        <w:rPr>
          <w:rFonts w:ascii="GHEA Grapalat" w:hAnsi="GHEA Grapalat"/>
        </w:rPr>
        <w:t xml:space="preserve">КАСАХСКОЙ СРЕДНЕЙ ШКОЛЫ НОМЕР 1 ИМЕНИ Р. </w:t>
      </w:r>
      <w:proofErr w:type="gramStart"/>
      <w:r w:rsidR="00E55711" w:rsidRPr="00E55711">
        <w:rPr>
          <w:rFonts w:ascii="GHEA Grapalat" w:hAnsi="GHEA Grapalat"/>
        </w:rPr>
        <w:t>ГЕВОРКЯНА  ГНКО</w:t>
      </w:r>
      <w:proofErr w:type="gramEnd"/>
      <w:r w:rsidR="00E55711" w:rsidRPr="00E55711">
        <w:rPr>
          <w:rFonts w:ascii="GHEA Grapalat" w:hAnsi="GHEA Grapalat"/>
        </w:rPr>
        <w:t xml:space="preserve"> </w:t>
      </w:r>
      <w:r w:rsidRPr="00793174">
        <w:rPr>
          <w:rFonts w:ascii="GHEA Grapalat" w:hAnsi="GHEA Grapalat"/>
        </w:rPr>
        <w:t>”</w:t>
      </w:r>
    </w:p>
    <w:p w14:paraId="78E14560"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752F7280" w14:textId="77777777" w:rsidR="00C67E80" w:rsidRPr="009044F1" w:rsidRDefault="00C67E80" w:rsidP="00B46D58">
      <w:pPr>
        <w:widowControl w:val="0"/>
        <w:spacing w:after="160"/>
        <w:jc w:val="center"/>
        <w:rPr>
          <w:rFonts w:ascii="GHEA Grapalat" w:hAnsi="GHEA Grapalat" w:cs="Sylfaen"/>
          <w:b/>
        </w:rPr>
      </w:pPr>
    </w:p>
    <w:p w14:paraId="384897CE"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3F484B0" w14:textId="77777777" w:rsidR="002E069D" w:rsidRPr="008842CE" w:rsidRDefault="002E069D" w:rsidP="00B46D58">
      <w:pPr>
        <w:widowControl w:val="0"/>
        <w:spacing w:after="160"/>
        <w:jc w:val="center"/>
        <w:rPr>
          <w:rFonts w:ascii="GHEA Grapalat" w:hAnsi="GHEA Grapalat"/>
        </w:rPr>
      </w:pPr>
    </w:p>
    <w:p w14:paraId="66933F62"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9F37E93"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4D4B9D6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68E33823"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6FED72E0"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35CE541"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1DD3950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r w:rsidRPr="009044F1">
        <w:rPr>
          <w:rFonts w:ascii="GHEA Grapalat" w:hAnsi="GHEA Grapalat"/>
        </w:rPr>
        <w:t xml:space="preserve"> </w:t>
      </w:r>
    </w:p>
    <w:p w14:paraId="5909F487"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DF6D2F4"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107DAC5"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1560826C"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32782E52"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4795C566" w14:textId="77777777" w:rsidR="00520F57" w:rsidRDefault="00520F57" w:rsidP="00B46D58">
      <w:pPr>
        <w:widowControl w:val="0"/>
        <w:spacing w:after="160"/>
        <w:jc w:val="center"/>
        <w:rPr>
          <w:rFonts w:ascii="GHEA Grapalat" w:hAnsi="GHEA Grapalat"/>
          <w:b/>
        </w:rPr>
      </w:pPr>
    </w:p>
    <w:p w14:paraId="57C2AA14" w14:textId="77777777" w:rsidR="00520F57" w:rsidRDefault="00520F57" w:rsidP="00B46D58">
      <w:pPr>
        <w:widowControl w:val="0"/>
        <w:spacing w:after="160"/>
        <w:jc w:val="center"/>
        <w:rPr>
          <w:rFonts w:ascii="GHEA Grapalat" w:hAnsi="GHEA Grapalat"/>
          <w:b/>
        </w:rPr>
      </w:pPr>
    </w:p>
    <w:p w14:paraId="62039ACE"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F56AD00" w14:textId="77777777" w:rsidR="008842CE" w:rsidRPr="00374F4A" w:rsidRDefault="008842CE" w:rsidP="00B46D58">
      <w:pPr>
        <w:widowControl w:val="0"/>
        <w:spacing w:after="160"/>
        <w:jc w:val="center"/>
        <w:rPr>
          <w:rFonts w:ascii="GHEA Grapalat" w:hAnsi="GHEA Grapalat"/>
          <w:b/>
        </w:rPr>
      </w:pPr>
    </w:p>
    <w:p w14:paraId="7B379C82"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1F7C1A52" w14:textId="77777777" w:rsidR="00520F57" w:rsidRPr="008842CE" w:rsidRDefault="00520F57" w:rsidP="00B46D58">
      <w:pPr>
        <w:widowControl w:val="0"/>
        <w:spacing w:after="160"/>
        <w:jc w:val="center"/>
        <w:rPr>
          <w:rFonts w:ascii="GHEA Grapalat" w:hAnsi="GHEA Grapalat"/>
          <w:b/>
        </w:rPr>
      </w:pPr>
    </w:p>
    <w:p w14:paraId="770A6F43"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14:paraId="665B555F"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58E71D6A"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356047AC" w14:textId="77777777" w:rsidR="00E17B7F" w:rsidRDefault="00E17B7F">
      <w:pPr>
        <w:rPr>
          <w:rFonts w:ascii="GHEA Grapalat" w:hAnsi="GHEA Grapalat"/>
          <w:spacing w:val="-6"/>
        </w:rPr>
      </w:pPr>
      <w:r>
        <w:rPr>
          <w:rFonts w:ascii="GHEA Grapalat" w:hAnsi="GHEA Grapalat"/>
          <w:spacing w:val="-6"/>
        </w:rPr>
        <w:br w:type="page"/>
      </w:r>
    </w:p>
    <w:p w14:paraId="49AA54FF" w14:textId="51806EE0"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16614">
        <w:rPr>
          <w:rFonts w:ascii="GHEA Grapalat" w:hAnsi="GHEA Grapalat"/>
        </w:rPr>
        <w:t>KMQD-GHAPDzB-26/01</w:t>
      </w:r>
      <w:r w:rsidR="00793174" w:rsidRPr="006D2DF7">
        <w:rPr>
          <w:rFonts w:ascii="GHEA Grapalat" w:hAnsi="GHEA Grapalat"/>
          <w:spacing w:val="-6"/>
        </w:rPr>
        <w:t xml:space="preserve"> </w:t>
      </w:r>
      <w:r w:rsidR="00096865" w:rsidRPr="006D2DF7">
        <w:rPr>
          <w:rFonts w:ascii="GHEA Grapalat" w:hAnsi="GHEA Grapalat"/>
          <w:spacing w:val="-6"/>
        </w:rPr>
        <w:t>(далее — процедура).</w:t>
      </w:r>
    </w:p>
    <w:p w14:paraId="268B875D"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93174">
        <w:rPr>
          <w:rFonts w:ascii="GHEA Grapalat" w:hAnsi="GHEA Grapalat"/>
        </w:rPr>
        <w:t xml:space="preserve">ГНКО </w:t>
      </w:r>
      <w:proofErr w:type="spellStart"/>
      <w:r w:rsidR="00793174">
        <w:rPr>
          <w:rFonts w:ascii="GHEA Grapalat" w:hAnsi="GHEA Grapalat"/>
        </w:rPr>
        <w:t>Котайкского</w:t>
      </w:r>
      <w:proofErr w:type="spellEnd"/>
      <w:r w:rsidR="00793174">
        <w:rPr>
          <w:rFonts w:ascii="GHEA Grapalat" w:hAnsi="GHEA Grapalat"/>
        </w:rPr>
        <w:t xml:space="preserve"> марза Республики Армения “Абовян Н. Амбарцумян Основная школа N10”</w:t>
      </w:r>
      <w:r w:rsidR="00793174" w:rsidRPr="00787A73">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51D4D4A0"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CEDCFCB"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A499E7F" w14:textId="77777777" w:rsidR="00793174" w:rsidRPr="009044F1" w:rsidRDefault="00793174" w:rsidP="00793174">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Pr="00EE7968">
        <w:rPr>
          <w:rFonts w:ascii="GHEA Grapalat" w:hAnsi="GHEA Grapalat"/>
          <w:szCs w:val="24"/>
        </w:rPr>
        <w:t>"protender.itender@gmail.com</w:t>
      </w:r>
      <w:r w:rsidRPr="009044F1">
        <w:rPr>
          <w:rFonts w:ascii="GHEA Grapalat" w:hAnsi="GHEA Grapalat"/>
          <w:sz w:val="24"/>
          <w:szCs w:val="24"/>
        </w:rPr>
        <w:t>".</w:t>
      </w:r>
    </w:p>
    <w:p w14:paraId="755262CC" w14:textId="77777777" w:rsidR="00096865" w:rsidRPr="009044F1" w:rsidRDefault="00793174" w:rsidP="00793174">
      <w:pPr>
        <w:widowControl w:val="0"/>
        <w:spacing w:after="160"/>
        <w:jc w:val="center"/>
        <w:rPr>
          <w:rFonts w:ascii="GHEA Grapalat" w:hAnsi="GHEA Grapalat"/>
        </w:rPr>
      </w:pPr>
      <w:r w:rsidRPr="009044F1">
        <w:rPr>
          <w:rFonts w:ascii="GHEA Grapalat" w:hAnsi="GHEA Grapalat"/>
        </w:rPr>
        <w:br w:type="page"/>
      </w:r>
      <w:r w:rsidR="00F5653D" w:rsidRPr="009044F1">
        <w:rPr>
          <w:rFonts w:ascii="GHEA Grapalat" w:hAnsi="GHEA Grapalat"/>
        </w:rPr>
        <w:lastRenderedPageBreak/>
        <w:t>ЧАСТЬ I</w:t>
      </w:r>
    </w:p>
    <w:p w14:paraId="74A52544"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7E9396F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F1365E8" w14:textId="77777777"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793174" w:rsidRPr="00793174">
        <w:rPr>
          <w:rFonts w:ascii="GHEA Grapalat" w:hAnsi="GHEA Grapalat"/>
          <w:i w:val="0"/>
          <w:spacing w:val="6"/>
          <w:sz w:val="24"/>
          <w:szCs w:val="24"/>
        </w:rPr>
        <w:t xml:space="preserve"> Еда</w:t>
      </w:r>
      <w:r w:rsidR="00793174"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товар) для нужд </w:t>
      </w:r>
      <w:r w:rsidR="00E55711" w:rsidRPr="00E55711">
        <w:rPr>
          <w:rFonts w:ascii="GHEA Grapalat" w:hAnsi="GHEA Grapalat"/>
          <w:i w:val="0"/>
          <w:sz w:val="24"/>
          <w:szCs w:val="24"/>
        </w:rPr>
        <w:t xml:space="preserve">КАСАХСКОЙ СРЕДНЕЙ ШКОЛЫ НОМЕР 1 ИМЕНИ Р. </w:t>
      </w:r>
      <w:proofErr w:type="gramStart"/>
      <w:r w:rsidR="00E55711" w:rsidRPr="00E55711">
        <w:rPr>
          <w:rFonts w:ascii="GHEA Grapalat" w:hAnsi="GHEA Grapalat"/>
          <w:i w:val="0"/>
          <w:sz w:val="24"/>
          <w:szCs w:val="24"/>
        </w:rPr>
        <w:t>ГЕВОРКЯНА  ГНКО</w:t>
      </w:r>
      <w:proofErr w:type="gramEnd"/>
      <w:r w:rsidR="00E55711" w:rsidRPr="00E55711">
        <w:rPr>
          <w:rFonts w:ascii="GHEA Grapalat" w:hAnsi="GHEA Grapalat"/>
          <w:i w:val="0"/>
          <w:sz w:val="24"/>
          <w:szCs w:val="24"/>
        </w:rPr>
        <w:t xml:space="preserve"> </w:t>
      </w:r>
      <w:r w:rsidRPr="009044F1">
        <w:rPr>
          <w:rFonts w:ascii="GHEA Grapalat" w:hAnsi="GHEA Grapalat"/>
          <w:i w:val="0"/>
          <w:sz w:val="24"/>
          <w:szCs w:val="24"/>
        </w:rPr>
        <w:t>которые сгруппированы в лоты "</w:t>
      </w:r>
      <w:r w:rsidR="00E55711">
        <w:rPr>
          <w:rFonts w:ascii="GHEA Grapalat" w:hAnsi="GHEA Grapalat"/>
          <w:i w:val="0"/>
          <w:sz w:val="24"/>
          <w:szCs w:val="24"/>
        </w:rPr>
        <w:t>4</w:t>
      </w:r>
      <w:r w:rsidRPr="009044F1">
        <w:rPr>
          <w:rFonts w:ascii="GHEA Grapalat" w:hAnsi="GHEA Grapalat"/>
          <w:i w:val="0"/>
          <w:sz w:val="24"/>
          <w:szCs w:val="24"/>
        </w:rPr>
        <w:t>":</w:t>
      </w:r>
    </w:p>
    <w:tbl>
      <w:tblPr>
        <w:tblW w:w="8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529"/>
        <w:gridCol w:w="5245"/>
      </w:tblGrid>
      <w:tr w:rsidR="00AD432A" w:rsidRPr="009044F1" w14:paraId="77DA9B31" w14:textId="77777777" w:rsidTr="00587717">
        <w:trPr>
          <w:jc w:val="center"/>
        </w:trPr>
        <w:tc>
          <w:tcPr>
            <w:tcW w:w="3059" w:type="dxa"/>
            <w:gridSpan w:val="2"/>
            <w:vAlign w:val="center"/>
          </w:tcPr>
          <w:p w14:paraId="26396FF1"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5245" w:type="dxa"/>
            <w:vMerge w:val="restart"/>
            <w:vAlign w:val="center"/>
          </w:tcPr>
          <w:p w14:paraId="0488315E"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2FD62BA" w14:textId="77777777" w:rsidTr="00587717">
        <w:trPr>
          <w:jc w:val="center"/>
        </w:trPr>
        <w:tc>
          <w:tcPr>
            <w:tcW w:w="1530" w:type="dxa"/>
            <w:vAlign w:val="center"/>
          </w:tcPr>
          <w:p w14:paraId="1880A1E9"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529" w:type="dxa"/>
            <w:vAlign w:val="center"/>
          </w:tcPr>
          <w:p w14:paraId="19D02BE8"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5245" w:type="dxa"/>
            <w:vMerge/>
            <w:vAlign w:val="center"/>
          </w:tcPr>
          <w:p w14:paraId="623128F6"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A16614" w:rsidRPr="009044F1" w14:paraId="447200DF" w14:textId="77777777" w:rsidTr="003C73F2">
        <w:trPr>
          <w:jc w:val="center"/>
        </w:trPr>
        <w:tc>
          <w:tcPr>
            <w:tcW w:w="1530" w:type="dxa"/>
            <w:vAlign w:val="center"/>
          </w:tcPr>
          <w:p w14:paraId="1DC128A1" w14:textId="77777777" w:rsidR="00A16614" w:rsidRPr="00B11D10" w:rsidRDefault="00A16614" w:rsidP="00A16614">
            <w:pPr>
              <w:pStyle w:val="23"/>
              <w:spacing w:line="240" w:lineRule="auto"/>
              <w:ind w:firstLine="0"/>
              <w:jc w:val="center"/>
              <w:rPr>
                <w:rFonts w:ascii="GHEA Grapalat" w:hAnsi="GHEA Grapalat"/>
                <w:sz w:val="22"/>
                <w:szCs w:val="22"/>
              </w:rPr>
            </w:pPr>
            <w:r w:rsidRPr="00B11D10">
              <w:rPr>
                <w:rFonts w:ascii="Sylfaen" w:hAnsi="Sylfaen" w:cs="Calibri"/>
                <w:color w:val="000000"/>
                <w:sz w:val="22"/>
                <w:szCs w:val="22"/>
              </w:rPr>
              <w:t>1</w:t>
            </w:r>
          </w:p>
        </w:tc>
        <w:tc>
          <w:tcPr>
            <w:tcW w:w="1529" w:type="dxa"/>
            <w:vAlign w:val="bottom"/>
          </w:tcPr>
          <w:p w14:paraId="16405EAA" w14:textId="5F4D413D" w:rsidR="00A16614" w:rsidRPr="00154DDB" w:rsidRDefault="00A16614" w:rsidP="00A16614">
            <w:pPr>
              <w:pStyle w:val="23"/>
              <w:spacing w:line="240" w:lineRule="auto"/>
              <w:ind w:firstLine="0"/>
              <w:jc w:val="center"/>
              <w:rPr>
                <w:rFonts w:ascii="GHEA Grapalat" w:hAnsi="GHEA Grapalat"/>
                <w:lang w:val="hy-AM"/>
              </w:rPr>
            </w:pPr>
            <w:r>
              <w:rPr>
                <w:rFonts w:ascii="Arial" w:hAnsi="Arial" w:cs="Arial"/>
                <w:color w:val="000000"/>
              </w:rPr>
              <w:t>6358</w:t>
            </w:r>
          </w:p>
        </w:tc>
        <w:tc>
          <w:tcPr>
            <w:tcW w:w="5245" w:type="dxa"/>
          </w:tcPr>
          <w:p w14:paraId="3E7C5FBF" w14:textId="77777777" w:rsidR="00A16614" w:rsidRPr="00B36B19" w:rsidRDefault="00A16614" w:rsidP="00A16614">
            <w:r w:rsidRPr="00B36B19">
              <w:t>Соль:</w:t>
            </w:r>
          </w:p>
        </w:tc>
      </w:tr>
      <w:tr w:rsidR="00A16614" w:rsidRPr="009044F1" w14:paraId="0D12B8EE" w14:textId="77777777" w:rsidTr="003C73F2">
        <w:trPr>
          <w:jc w:val="center"/>
        </w:trPr>
        <w:tc>
          <w:tcPr>
            <w:tcW w:w="1530" w:type="dxa"/>
            <w:vAlign w:val="center"/>
          </w:tcPr>
          <w:p w14:paraId="649846B9" w14:textId="77777777" w:rsidR="00A16614" w:rsidRPr="00B11D10" w:rsidRDefault="00A16614" w:rsidP="00A16614">
            <w:pPr>
              <w:pStyle w:val="23"/>
              <w:spacing w:line="240" w:lineRule="auto"/>
              <w:ind w:firstLine="0"/>
              <w:jc w:val="center"/>
              <w:rPr>
                <w:rFonts w:ascii="GHEA Grapalat" w:hAnsi="GHEA Grapalat"/>
                <w:sz w:val="22"/>
                <w:szCs w:val="22"/>
              </w:rPr>
            </w:pPr>
            <w:r w:rsidRPr="00B11D10">
              <w:rPr>
                <w:rFonts w:ascii="Sylfaen" w:hAnsi="Sylfaen" w:cs="Calibri"/>
                <w:bCs/>
                <w:color w:val="000000"/>
                <w:sz w:val="22"/>
                <w:szCs w:val="22"/>
              </w:rPr>
              <w:t>2</w:t>
            </w:r>
          </w:p>
        </w:tc>
        <w:tc>
          <w:tcPr>
            <w:tcW w:w="1529" w:type="dxa"/>
            <w:vAlign w:val="bottom"/>
          </w:tcPr>
          <w:p w14:paraId="40DE0DA2" w14:textId="13266C5F" w:rsidR="00A16614" w:rsidRPr="00460FCE" w:rsidRDefault="00A16614" w:rsidP="00A16614">
            <w:pPr>
              <w:pStyle w:val="23"/>
              <w:spacing w:line="240" w:lineRule="auto"/>
              <w:ind w:firstLine="0"/>
              <w:jc w:val="center"/>
              <w:rPr>
                <w:rFonts w:ascii="GHEA Grapalat" w:hAnsi="GHEA Grapalat"/>
                <w:lang w:val="en-AU"/>
              </w:rPr>
            </w:pPr>
            <w:r>
              <w:rPr>
                <w:rFonts w:ascii="Arial" w:hAnsi="Arial" w:cs="Arial"/>
                <w:color w:val="000000"/>
              </w:rPr>
              <w:t>168026</w:t>
            </w:r>
          </w:p>
        </w:tc>
        <w:tc>
          <w:tcPr>
            <w:tcW w:w="5245" w:type="dxa"/>
          </w:tcPr>
          <w:p w14:paraId="21BDE54F" w14:textId="77777777" w:rsidR="00A16614" w:rsidRPr="00B36B19" w:rsidRDefault="00A16614" w:rsidP="00A16614">
            <w:r w:rsidRPr="00B36B19">
              <w:t>Рис</w:t>
            </w:r>
          </w:p>
        </w:tc>
      </w:tr>
      <w:tr w:rsidR="00A16614" w:rsidRPr="009044F1" w14:paraId="4334FC5E" w14:textId="77777777" w:rsidTr="003C73F2">
        <w:trPr>
          <w:jc w:val="center"/>
        </w:trPr>
        <w:tc>
          <w:tcPr>
            <w:tcW w:w="1530" w:type="dxa"/>
            <w:vAlign w:val="center"/>
          </w:tcPr>
          <w:p w14:paraId="224D42E7" w14:textId="77777777" w:rsidR="00A16614" w:rsidRPr="00B11D10" w:rsidRDefault="00A16614" w:rsidP="00A16614">
            <w:pPr>
              <w:pStyle w:val="23"/>
              <w:spacing w:line="240" w:lineRule="auto"/>
              <w:ind w:firstLine="0"/>
              <w:jc w:val="center"/>
              <w:rPr>
                <w:rFonts w:ascii="GHEA Grapalat" w:hAnsi="GHEA Grapalat"/>
                <w:sz w:val="22"/>
                <w:szCs w:val="22"/>
              </w:rPr>
            </w:pPr>
            <w:r w:rsidRPr="00B11D10">
              <w:rPr>
                <w:rFonts w:ascii="Sylfaen" w:hAnsi="Sylfaen" w:cs="Calibri"/>
                <w:bCs/>
                <w:color w:val="000000"/>
                <w:sz w:val="22"/>
                <w:szCs w:val="22"/>
              </w:rPr>
              <w:t>3</w:t>
            </w:r>
          </w:p>
        </w:tc>
        <w:tc>
          <w:tcPr>
            <w:tcW w:w="1529" w:type="dxa"/>
            <w:vAlign w:val="bottom"/>
          </w:tcPr>
          <w:p w14:paraId="090C537D" w14:textId="6F11726F" w:rsidR="00A16614" w:rsidRPr="00460FCE" w:rsidRDefault="00A16614" w:rsidP="00A16614">
            <w:pPr>
              <w:pStyle w:val="23"/>
              <w:spacing w:line="240" w:lineRule="auto"/>
              <w:ind w:firstLine="0"/>
              <w:jc w:val="center"/>
              <w:rPr>
                <w:rFonts w:ascii="GHEA Grapalat" w:hAnsi="GHEA Grapalat"/>
                <w:lang w:val="en-AU"/>
              </w:rPr>
            </w:pPr>
            <w:r>
              <w:rPr>
                <w:rFonts w:ascii="Arial" w:hAnsi="Arial" w:cs="Arial"/>
                <w:color w:val="000000"/>
              </w:rPr>
              <w:t>45640</w:t>
            </w:r>
          </w:p>
        </w:tc>
        <w:tc>
          <w:tcPr>
            <w:tcW w:w="5245" w:type="dxa"/>
          </w:tcPr>
          <w:p w14:paraId="38EBA566" w14:textId="77777777" w:rsidR="00A16614" w:rsidRPr="00B36B19" w:rsidRDefault="00A16614" w:rsidP="00A16614">
            <w:r w:rsidRPr="00B36B19">
              <w:t>Морковь</w:t>
            </w:r>
          </w:p>
        </w:tc>
      </w:tr>
      <w:tr w:rsidR="00A16614" w:rsidRPr="009044F1" w14:paraId="1F8285CB" w14:textId="77777777" w:rsidTr="003C73F2">
        <w:trPr>
          <w:jc w:val="center"/>
        </w:trPr>
        <w:tc>
          <w:tcPr>
            <w:tcW w:w="1530" w:type="dxa"/>
            <w:vAlign w:val="center"/>
          </w:tcPr>
          <w:p w14:paraId="62C27278" w14:textId="77777777" w:rsidR="00A16614" w:rsidRPr="00B11D10" w:rsidRDefault="00A16614" w:rsidP="00A16614">
            <w:pPr>
              <w:pStyle w:val="23"/>
              <w:spacing w:line="240" w:lineRule="auto"/>
              <w:ind w:firstLine="0"/>
              <w:jc w:val="center"/>
              <w:rPr>
                <w:rFonts w:ascii="GHEA Grapalat" w:hAnsi="GHEA Grapalat"/>
                <w:sz w:val="22"/>
                <w:szCs w:val="22"/>
              </w:rPr>
            </w:pPr>
            <w:r w:rsidRPr="00B11D10">
              <w:rPr>
                <w:rFonts w:ascii="Sylfaen" w:hAnsi="Sylfaen" w:cs="Calibri"/>
                <w:bCs/>
                <w:color w:val="000000"/>
                <w:sz w:val="22"/>
                <w:szCs w:val="22"/>
              </w:rPr>
              <w:t>4</w:t>
            </w:r>
          </w:p>
        </w:tc>
        <w:tc>
          <w:tcPr>
            <w:tcW w:w="1529" w:type="dxa"/>
            <w:vAlign w:val="bottom"/>
          </w:tcPr>
          <w:p w14:paraId="58AE5B01" w14:textId="7A527C50" w:rsidR="00A16614" w:rsidRPr="00460FCE" w:rsidRDefault="00A16614" w:rsidP="00A16614">
            <w:pPr>
              <w:pStyle w:val="23"/>
              <w:spacing w:line="240" w:lineRule="auto"/>
              <w:ind w:firstLine="0"/>
              <w:jc w:val="center"/>
              <w:rPr>
                <w:rFonts w:ascii="GHEA Grapalat" w:hAnsi="GHEA Grapalat"/>
                <w:lang w:val="en-AU"/>
              </w:rPr>
            </w:pPr>
            <w:r>
              <w:rPr>
                <w:rFonts w:ascii="Arial" w:hAnsi="Arial" w:cs="Arial"/>
                <w:color w:val="000000"/>
              </w:rPr>
              <w:t>362100</w:t>
            </w:r>
          </w:p>
        </w:tc>
        <w:tc>
          <w:tcPr>
            <w:tcW w:w="5245" w:type="dxa"/>
          </w:tcPr>
          <w:p w14:paraId="33E62768" w14:textId="77777777" w:rsidR="00A16614" w:rsidRPr="00B36B19" w:rsidRDefault="00A16614" w:rsidP="00A16614">
            <w:r w:rsidRPr="00B36B19">
              <w:t>Яблоко</w:t>
            </w:r>
          </w:p>
        </w:tc>
      </w:tr>
      <w:tr w:rsidR="00A16614" w:rsidRPr="009044F1" w14:paraId="3EE382CC" w14:textId="77777777" w:rsidTr="003C73F2">
        <w:trPr>
          <w:jc w:val="center"/>
        </w:trPr>
        <w:tc>
          <w:tcPr>
            <w:tcW w:w="1530" w:type="dxa"/>
            <w:vAlign w:val="center"/>
          </w:tcPr>
          <w:p w14:paraId="6D537B62" w14:textId="77777777" w:rsidR="00A16614" w:rsidRPr="00317BCE" w:rsidRDefault="00A16614" w:rsidP="00A16614">
            <w:pPr>
              <w:pStyle w:val="23"/>
              <w:spacing w:line="240" w:lineRule="auto"/>
              <w:ind w:firstLine="0"/>
              <w:jc w:val="center"/>
              <w:rPr>
                <w:rFonts w:ascii="Sylfaen" w:hAnsi="Sylfaen" w:cs="Calibri"/>
                <w:bCs/>
                <w:color w:val="000000"/>
                <w:sz w:val="22"/>
                <w:szCs w:val="22"/>
                <w:lang w:val="hy-AM"/>
              </w:rPr>
            </w:pPr>
            <w:r>
              <w:rPr>
                <w:rFonts w:ascii="Sylfaen" w:hAnsi="Sylfaen" w:cs="Calibri"/>
                <w:bCs/>
                <w:color w:val="000000"/>
                <w:sz w:val="22"/>
                <w:szCs w:val="22"/>
                <w:lang w:val="hy-AM"/>
              </w:rPr>
              <w:t>5</w:t>
            </w:r>
          </w:p>
        </w:tc>
        <w:tc>
          <w:tcPr>
            <w:tcW w:w="1529" w:type="dxa"/>
            <w:vAlign w:val="bottom"/>
          </w:tcPr>
          <w:p w14:paraId="36B1591C" w14:textId="1C2AF17C" w:rsidR="00A16614" w:rsidRPr="00460FCE" w:rsidRDefault="00A16614" w:rsidP="00A16614">
            <w:pPr>
              <w:pStyle w:val="23"/>
              <w:spacing w:line="240" w:lineRule="auto"/>
              <w:ind w:firstLine="0"/>
              <w:jc w:val="center"/>
              <w:rPr>
                <w:rFonts w:ascii="GHEA Grapalat" w:hAnsi="GHEA Grapalat"/>
                <w:lang w:val="en-AU"/>
              </w:rPr>
            </w:pPr>
            <w:r>
              <w:rPr>
                <w:rFonts w:ascii="Arial" w:hAnsi="Arial" w:cs="Arial"/>
                <w:color w:val="000000"/>
              </w:rPr>
              <w:t>108630</w:t>
            </w:r>
          </w:p>
        </w:tc>
        <w:tc>
          <w:tcPr>
            <w:tcW w:w="5245" w:type="dxa"/>
          </w:tcPr>
          <w:p w14:paraId="4CB46069" w14:textId="77777777" w:rsidR="00A16614" w:rsidRPr="00B36B19" w:rsidRDefault="00A16614" w:rsidP="00A16614">
            <w:r w:rsidRPr="00B36B19">
              <w:t>Капуста</w:t>
            </w:r>
          </w:p>
        </w:tc>
      </w:tr>
      <w:tr w:rsidR="00A16614" w:rsidRPr="009044F1" w14:paraId="476FE188" w14:textId="77777777" w:rsidTr="003C73F2">
        <w:trPr>
          <w:jc w:val="center"/>
        </w:trPr>
        <w:tc>
          <w:tcPr>
            <w:tcW w:w="1530" w:type="dxa"/>
            <w:vAlign w:val="center"/>
          </w:tcPr>
          <w:p w14:paraId="391DA01B" w14:textId="77777777" w:rsidR="00A16614" w:rsidRPr="00317BCE" w:rsidRDefault="00A16614" w:rsidP="00A16614">
            <w:pPr>
              <w:pStyle w:val="23"/>
              <w:spacing w:line="240" w:lineRule="auto"/>
              <w:ind w:firstLine="0"/>
              <w:jc w:val="center"/>
              <w:rPr>
                <w:rFonts w:ascii="Sylfaen" w:hAnsi="Sylfaen" w:cs="Calibri"/>
                <w:bCs/>
                <w:color w:val="000000"/>
                <w:sz w:val="22"/>
                <w:szCs w:val="22"/>
                <w:lang w:val="hy-AM"/>
              </w:rPr>
            </w:pPr>
            <w:r>
              <w:rPr>
                <w:rFonts w:ascii="Sylfaen" w:hAnsi="Sylfaen" w:cs="Calibri"/>
                <w:bCs/>
                <w:color w:val="000000"/>
                <w:sz w:val="22"/>
                <w:szCs w:val="22"/>
                <w:lang w:val="hy-AM"/>
              </w:rPr>
              <w:t>6</w:t>
            </w:r>
          </w:p>
        </w:tc>
        <w:tc>
          <w:tcPr>
            <w:tcW w:w="1529" w:type="dxa"/>
            <w:vAlign w:val="bottom"/>
          </w:tcPr>
          <w:p w14:paraId="4093F709" w14:textId="3E673E19" w:rsidR="00A16614" w:rsidRPr="00460FCE" w:rsidRDefault="00A16614" w:rsidP="00A16614">
            <w:pPr>
              <w:pStyle w:val="23"/>
              <w:spacing w:line="240" w:lineRule="auto"/>
              <w:ind w:firstLine="0"/>
              <w:jc w:val="center"/>
              <w:rPr>
                <w:rFonts w:ascii="GHEA Grapalat" w:hAnsi="GHEA Grapalat"/>
                <w:lang w:val="en-AU"/>
              </w:rPr>
            </w:pPr>
            <w:r>
              <w:rPr>
                <w:rFonts w:ascii="Arial" w:hAnsi="Arial" w:cs="Arial"/>
                <w:color w:val="000000"/>
              </w:rPr>
              <w:t>42245</w:t>
            </w:r>
          </w:p>
        </w:tc>
        <w:tc>
          <w:tcPr>
            <w:tcW w:w="5245" w:type="dxa"/>
          </w:tcPr>
          <w:p w14:paraId="0778FC33" w14:textId="77777777" w:rsidR="00A16614" w:rsidRPr="00B36B19" w:rsidRDefault="00A16614" w:rsidP="00A16614">
            <w:r w:rsidRPr="00B36B19">
              <w:t>Рука</w:t>
            </w:r>
          </w:p>
        </w:tc>
      </w:tr>
      <w:tr w:rsidR="00A16614" w:rsidRPr="009044F1" w14:paraId="354E176A" w14:textId="77777777" w:rsidTr="003C73F2">
        <w:trPr>
          <w:jc w:val="center"/>
        </w:trPr>
        <w:tc>
          <w:tcPr>
            <w:tcW w:w="1530" w:type="dxa"/>
            <w:vAlign w:val="center"/>
          </w:tcPr>
          <w:p w14:paraId="2A2BF04E" w14:textId="77777777" w:rsidR="00A16614" w:rsidRPr="00317BCE" w:rsidRDefault="00A16614" w:rsidP="00A16614">
            <w:pPr>
              <w:pStyle w:val="23"/>
              <w:spacing w:line="240" w:lineRule="auto"/>
              <w:ind w:firstLine="0"/>
              <w:jc w:val="center"/>
              <w:rPr>
                <w:rFonts w:ascii="Sylfaen" w:hAnsi="Sylfaen" w:cs="Calibri"/>
                <w:bCs/>
                <w:color w:val="000000"/>
                <w:sz w:val="22"/>
                <w:szCs w:val="22"/>
                <w:lang w:val="hy-AM"/>
              </w:rPr>
            </w:pPr>
            <w:r>
              <w:rPr>
                <w:rFonts w:ascii="Sylfaen" w:hAnsi="Sylfaen" w:cs="Calibri"/>
                <w:bCs/>
                <w:color w:val="000000"/>
                <w:sz w:val="22"/>
                <w:szCs w:val="22"/>
                <w:lang w:val="hy-AM"/>
              </w:rPr>
              <w:t>7</w:t>
            </w:r>
          </w:p>
        </w:tc>
        <w:tc>
          <w:tcPr>
            <w:tcW w:w="1529" w:type="dxa"/>
            <w:vAlign w:val="bottom"/>
          </w:tcPr>
          <w:p w14:paraId="72AEA844" w14:textId="5F0207E6" w:rsidR="00A16614" w:rsidRPr="000472AD" w:rsidRDefault="00A16614" w:rsidP="00A16614">
            <w:pPr>
              <w:pStyle w:val="23"/>
              <w:spacing w:line="240" w:lineRule="auto"/>
              <w:ind w:firstLine="0"/>
              <w:jc w:val="center"/>
              <w:rPr>
                <w:rFonts w:ascii="GHEA Grapalat" w:hAnsi="GHEA Grapalat"/>
                <w:lang w:val="en-AU"/>
              </w:rPr>
            </w:pPr>
            <w:r>
              <w:rPr>
                <w:rFonts w:ascii="Arial" w:hAnsi="Arial" w:cs="Arial"/>
                <w:color w:val="000000"/>
              </w:rPr>
              <w:t>651780</w:t>
            </w:r>
          </w:p>
        </w:tc>
        <w:tc>
          <w:tcPr>
            <w:tcW w:w="5245" w:type="dxa"/>
          </w:tcPr>
          <w:p w14:paraId="317A20EE" w14:textId="77777777" w:rsidR="00A16614" w:rsidRPr="00B36B19" w:rsidRDefault="00A16614" w:rsidP="00A16614">
            <w:r w:rsidRPr="00B36B19">
              <w:t>Хлеб</w:t>
            </w:r>
          </w:p>
        </w:tc>
      </w:tr>
      <w:tr w:rsidR="00A16614" w:rsidRPr="009044F1" w14:paraId="09CA3919" w14:textId="77777777" w:rsidTr="003C73F2">
        <w:trPr>
          <w:jc w:val="center"/>
        </w:trPr>
        <w:tc>
          <w:tcPr>
            <w:tcW w:w="1530" w:type="dxa"/>
            <w:vAlign w:val="center"/>
          </w:tcPr>
          <w:p w14:paraId="0FE505E4" w14:textId="77777777" w:rsidR="00A16614" w:rsidRPr="00317BCE" w:rsidRDefault="00A16614" w:rsidP="00A16614">
            <w:pPr>
              <w:pStyle w:val="23"/>
              <w:spacing w:line="240" w:lineRule="auto"/>
              <w:ind w:firstLine="0"/>
              <w:jc w:val="center"/>
              <w:rPr>
                <w:rFonts w:ascii="Sylfaen" w:hAnsi="Sylfaen" w:cs="Calibri"/>
                <w:bCs/>
                <w:color w:val="000000"/>
                <w:sz w:val="22"/>
                <w:szCs w:val="22"/>
                <w:lang w:val="hy-AM"/>
              </w:rPr>
            </w:pPr>
            <w:r>
              <w:rPr>
                <w:rFonts w:ascii="Sylfaen" w:hAnsi="Sylfaen" w:cs="Calibri"/>
                <w:bCs/>
                <w:color w:val="000000"/>
                <w:sz w:val="22"/>
                <w:szCs w:val="22"/>
                <w:lang w:val="hy-AM"/>
              </w:rPr>
              <w:t>8</w:t>
            </w:r>
          </w:p>
        </w:tc>
        <w:tc>
          <w:tcPr>
            <w:tcW w:w="1529" w:type="dxa"/>
            <w:vAlign w:val="bottom"/>
          </w:tcPr>
          <w:p w14:paraId="601FC123" w14:textId="54176937" w:rsidR="00A16614" w:rsidRPr="000472AD" w:rsidRDefault="00A16614" w:rsidP="00A16614">
            <w:pPr>
              <w:pStyle w:val="23"/>
              <w:spacing w:line="240" w:lineRule="auto"/>
              <w:ind w:firstLine="0"/>
              <w:jc w:val="center"/>
              <w:rPr>
                <w:rFonts w:ascii="GHEA Grapalat" w:hAnsi="GHEA Grapalat"/>
                <w:lang w:val="en-AU"/>
              </w:rPr>
            </w:pPr>
            <w:r>
              <w:rPr>
                <w:rFonts w:ascii="Arial" w:hAnsi="Arial" w:cs="Arial"/>
                <w:color w:val="000000"/>
              </w:rPr>
              <w:t>91732</w:t>
            </w:r>
          </w:p>
        </w:tc>
        <w:tc>
          <w:tcPr>
            <w:tcW w:w="5245" w:type="dxa"/>
          </w:tcPr>
          <w:p w14:paraId="3D41363B" w14:textId="77777777" w:rsidR="00A16614" w:rsidRDefault="00A16614" w:rsidP="00A16614">
            <w:r w:rsidRPr="00B36B19">
              <w:t>Макаронные изделия</w:t>
            </w:r>
          </w:p>
        </w:tc>
      </w:tr>
    </w:tbl>
    <w:p w14:paraId="2DFD2862"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64030932" w14:textId="77777777" w:rsidR="00096865" w:rsidRPr="009044F1" w:rsidRDefault="00096865" w:rsidP="00B46D58">
      <w:pPr>
        <w:widowControl w:val="0"/>
        <w:spacing w:after="160"/>
        <w:ind w:firstLine="567"/>
        <w:jc w:val="center"/>
        <w:rPr>
          <w:rFonts w:ascii="GHEA Grapalat" w:hAnsi="GHEA Grapalat" w:cs="Sylfaen"/>
          <w:i/>
        </w:rPr>
      </w:pPr>
    </w:p>
    <w:p w14:paraId="6384BBF2"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762B2B9F"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71356480"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285D7884"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24E516B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03A5AEF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635376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29C55AC"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28F71BE"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540B39B9"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DB254C9"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4D6B870C"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3128C402"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3F442BE"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CB12779"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43442C7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96BA7F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2170EB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699D2CF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DD3FF4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w:t>
      </w:r>
      <w:r w:rsidRPr="009044F1">
        <w:rPr>
          <w:rFonts w:ascii="GHEA Grapalat" w:hAnsi="GHEA Grapalat"/>
          <w:color w:val="000000"/>
        </w:rPr>
        <w:lastRenderedPageBreak/>
        <w:t>членом коллегиального органа, осуществляющего функции исполнительного органа;</w:t>
      </w:r>
    </w:p>
    <w:p w14:paraId="58F58CC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F259DE8"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127A64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923835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2731A6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4C944F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867F6F2"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277990BC"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7DB24892"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B9705CC"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w:t>
      </w:r>
      <w:r w:rsidRPr="009044F1">
        <w:rPr>
          <w:rFonts w:ascii="GHEA Grapalat" w:hAnsi="GHEA Grapalat"/>
          <w:sz w:val="24"/>
          <w:szCs w:val="24"/>
        </w:rPr>
        <w:lastRenderedPageBreak/>
        <w:t xml:space="preserve">деятельности (консорциумом). </w:t>
      </w:r>
    </w:p>
    <w:p w14:paraId="2BC62739"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BDB6D74"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C02DA60"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480699E"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D60BCF1"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33D7525" w14:textId="77777777" w:rsidR="0032548E" w:rsidRPr="00DB4FE3" w:rsidRDefault="0032548E">
      <w:pPr>
        <w:rPr>
          <w:rFonts w:ascii="GHEA Grapalat" w:hAnsi="GHEA Grapalat"/>
        </w:rPr>
      </w:pPr>
      <w:r w:rsidRPr="00DB4FE3">
        <w:rPr>
          <w:rFonts w:ascii="GHEA Grapalat" w:hAnsi="GHEA Grapalat"/>
        </w:rPr>
        <w:t>_________________</w:t>
      </w:r>
    </w:p>
    <w:p w14:paraId="67C3CF33" w14:textId="77777777" w:rsidR="000D7190" w:rsidRPr="00BC0CA7" w:rsidRDefault="000D7190" w:rsidP="000D7190">
      <w:pPr>
        <w:pStyle w:val="af2"/>
        <w:jc w:val="both"/>
        <w:rPr>
          <w:rFonts w:ascii="GHEA Grapalat" w:hAnsi="GHEA Grapalat"/>
          <w:i/>
        </w:rPr>
      </w:pPr>
      <w:r w:rsidRPr="00BC0CA7">
        <w:rPr>
          <w:rFonts w:asciiTheme="minorHAnsi" w:hAnsiTheme="minorHAnsi"/>
          <w:vertAlign w:val="superscript"/>
        </w:rPr>
        <w:t>5,1</w:t>
      </w:r>
      <w:r w:rsidRPr="00BC0CA7">
        <w:rPr>
          <w:rFonts w:asciiTheme="minorHAnsi" w:hAnsiTheme="minorHAnsi"/>
        </w:rPr>
        <w:t xml:space="preserve"> </w:t>
      </w:r>
      <w:r w:rsidRPr="00BC0CA7">
        <w:rPr>
          <w:rFonts w:ascii="GHEA Grapalat" w:hAnsi="GHEA Grapalat"/>
          <w:i/>
        </w:rPr>
        <w:t xml:space="preserve">Если цена товара, закупаемого по заявке на закупку в рамках данной процедуры, превышает </w:t>
      </w:r>
      <w:r w:rsidR="00132FDD">
        <w:rPr>
          <w:rFonts w:ascii="GHEA Grapalat" w:hAnsi="GHEA Grapalat"/>
          <w:i/>
        </w:rPr>
        <w:t>восьмидесятикратный</w:t>
      </w:r>
      <w:r w:rsidRPr="00BC0CA7">
        <w:rPr>
          <w:rFonts w:ascii="GHEA Grapalat" w:hAnsi="GHEA Grapalat"/>
          <w:i/>
        </w:rPr>
        <w:t xml:space="preserve"> размер базовой единицы закупок, число " 15 "заменяется числом "30".</w:t>
      </w:r>
    </w:p>
    <w:p w14:paraId="5DF0D1A9" w14:textId="77777777" w:rsidR="0032548E" w:rsidRDefault="0032548E">
      <w:pPr>
        <w:rPr>
          <w:rFonts w:ascii="GHEA Grapalat" w:hAnsi="GHEA Grapalat"/>
        </w:rPr>
      </w:pPr>
      <w:r>
        <w:rPr>
          <w:rFonts w:ascii="GHEA Grapalat" w:hAnsi="GHEA Grapalat"/>
        </w:rPr>
        <w:br w:type="page"/>
      </w:r>
    </w:p>
    <w:p w14:paraId="7AA83415" w14:textId="77777777" w:rsidR="00096865" w:rsidRPr="009044F1" w:rsidRDefault="00096865" w:rsidP="00B46D58">
      <w:pPr>
        <w:widowControl w:val="0"/>
        <w:tabs>
          <w:tab w:val="left" w:pos="1134"/>
        </w:tabs>
        <w:spacing w:after="160"/>
        <w:ind w:firstLine="567"/>
        <w:jc w:val="both"/>
        <w:rPr>
          <w:rFonts w:ascii="GHEA Grapalat" w:hAnsi="GHEA Grapalat"/>
        </w:rPr>
      </w:pPr>
    </w:p>
    <w:p w14:paraId="21E2F4DA"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1AD82657"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1439498"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8A885E0"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0424C98E"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25504A3"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При внесении изменений в приглашение окончательный срок подачи заявок </w:t>
      </w:r>
      <w:r w:rsidRPr="009044F1">
        <w:rPr>
          <w:rFonts w:ascii="GHEA Grapalat" w:hAnsi="GHEA Grapalat"/>
        </w:rPr>
        <w:lastRenderedPageBreak/>
        <w:t>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14:paraId="629F8F98" w14:textId="77777777" w:rsidR="00B051BE" w:rsidRPr="009044F1" w:rsidRDefault="00B051BE" w:rsidP="00B46D58">
      <w:pPr>
        <w:widowControl w:val="0"/>
        <w:spacing w:after="160"/>
        <w:jc w:val="center"/>
        <w:rPr>
          <w:rFonts w:ascii="GHEA Grapalat" w:hAnsi="GHEA Grapalat"/>
          <w:b/>
        </w:rPr>
      </w:pPr>
    </w:p>
    <w:p w14:paraId="1E54A4C5"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3041D848"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9131D44"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1D56B51D"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26ED33B"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10AA5308" w14:textId="77777777"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w:t>
      </w:r>
      <w:proofErr w:type="gramStart"/>
      <w:r>
        <w:rPr>
          <w:rFonts w:ascii="GHEA Grapalat" w:hAnsi="GHEA Grapalat"/>
          <w:sz w:val="24"/>
          <w:szCs w:val="24"/>
        </w:rPr>
        <w:t xml:space="preserve">адресу </w:t>
      </w:r>
      <w:r w:rsidR="00E55711">
        <w:rPr>
          <w:rFonts w:ascii="GHEA Grapalat" w:hAnsi="GHEA Grapalat"/>
          <w:sz w:val="24"/>
          <w:szCs w:val="24"/>
        </w:rPr>
        <w:t>:</w:t>
      </w:r>
      <w:proofErr w:type="gramEnd"/>
      <w:r w:rsidR="00E55711">
        <w:rPr>
          <w:rFonts w:ascii="GHEA Grapalat" w:hAnsi="GHEA Grapalat"/>
          <w:sz w:val="24"/>
          <w:szCs w:val="24"/>
        </w:rPr>
        <w:t xml:space="preserve">  </w:t>
      </w:r>
      <w:proofErr w:type="spellStart"/>
      <w:r w:rsidR="00E55711">
        <w:rPr>
          <w:rFonts w:ascii="GHEA Grapalat" w:hAnsi="GHEA Grapalat"/>
          <w:sz w:val="24"/>
          <w:szCs w:val="24"/>
        </w:rPr>
        <w:t>Котайкский</w:t>
      </w:r>
      <w:proofErr w:type="spellEnd"/>
      <w:r w:rsidR="00E55711">
        <w:rPr>
          <w:rFonts w:ascii="GHEA Grapalat" w:hAnsi="GHEA Grapalat"/>
          <w:sz w:val="24"/>
          <w:szCs w:val="24"/>
        </w:rPr>
        <w:t xml:space="preserve"> район РА, село Касах, С. Джалалян1</w:t>
      </w:r>
      <w:r w:rsidR="0033707A" w:rsidRPr="0033707A">
        <w:rPr>
          <w:rFonts w:ascii="GHEA Grapalat" w:hAnsi="GHEA Grapalat"/>
          <w:sz w:val="24"/>
          <w:szCs w:val="24"/>
        </w:rPr>
        <w:t xml:space="preserve"> </w:t>
      </w:r>
      <w:r>
        <w:rPr>
          <w:rFonts w:ascii="GHEA Grapalat" w:hAnsi="GHEA Grapalat"/>
          <w:sz w:val="24"/>
          <w:szCs w:val="24"/>
        </w:rPr>
        <w:t>" не позднее, чем "</w:t>
      </w:r>
      <w:r w:rsidR="003C73F2">
        <w:rPr>
          <w:rFonts w:ascii="GHEA Grapalat" w:hAnsi="GHEA Grapalat"/>
          <w:sz w:val="24"/>
          <w:szCs w:val="24"/>
        </w:rPr>
        <w:t>11։00</w:t>
      </w:r>
      <w:r>
        <w:rPr>
          <w:rFonts w:ascii="GHEA Grapalat" w:hAnsi="GHEA Grapalat"/>
          <w:sz w:val="24"/>
          <w:szCs w:val="24"/>
        </w:rPr>
        <w:t>" часов "</w:t>
      </w:r>
      <w:r w:rsidR="00587717" w:rsidRPr="00587717">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71401027" w14:textId="77777777"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proofErr w:type="spellStart"/>
      <w:r w:rsidR="00587717">
        <w:rPr>
          <w:rFonts w:ascii="GHEA Grapalat" w:hAnsi="GHEA Grapalat"/>
          <w:sz w:val="24"/>
          <w:szCs w:val="24"/>
          <w:vertAlign w:val="subscript"/>
        </w:rPr>
        <w:t>Э.Григорян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41B8957D"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14BB6D9"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30B285E3"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4BC73440"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14:paraId="342C4C79"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227E93E7" w14:textId="77777777"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6CFCC581"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14:paraId="3831D5BB"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14:paraId="6AE1481D"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5F9870ED" w14:textId="77777777"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6"/>
        <w:t>8</w:t>
      </w:r>
    </w:p>
    <w:p w14:paraId="76311F9E"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596E356"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89C4CA9"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F35B0E2"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9CF9E81"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D006A84" w14:textId="77777777" w:rsidR="0049655D" w:rsidRDefault="0049655D">
      <w:pPr>
        <w:rPr>
          <w:rFonts w:ascii="GHEA Grapalat" w:hAnsi="GHEA Grapalat"/>
          <w:b/>
        </w:rPr>
      </w:pPr>
    </w:p>
    <w:p w14:paraId="140337E0"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A8351D5"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AE740D3"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4AEE6CD"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14D8FB9A"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6338EE1A"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134D4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187D9CE"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03BBA535"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50BD8EFC"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1323443F"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AFDF18A"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0B280E02"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AAE1229"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2FB618C"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0DA099C" w14:textId="77777777" w:rsidR="00FA0E41" w:rsidRPr="009044F1" w:rsidRDefault="00FA0E41" w:rsidP="00B46D58">
      <w:pPr>
        <w:widowControl w:val="0"/>
        <w:spacing w:after="160"/>
        <w:ind w:firstLine="567"/>
        <w:jc w:val="center"/>
        <w:rPr>
          <w:rFonts w:ascii="GHEA Grapalat" w:hAnsi="GHEA Grapalat"/>
          <w:b/>
        </w:rPr>
      </w:pPr>
    </w:p>
    <w:p w14:paraId="67AF5FAA"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4DF5ED3A"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6E9A9632"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3B80EAFC" w14:textId="77777777"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14:paraId="5BC391E6"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14:paraId="78C101EA" w14:textId="77777777"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proofErr w:type="spellStart"/>
      <w:r w:rsidR="00B72055" w:rsidRPr="00A502FC">
        <w:rPr>
          <w:rFonts w:ascii="GHEA Grapalat" w:hAnsi="GHEA Grapalat"/>
        </w:rPr>
        <w:t>сли</w:t>
      </w:r>
      <w:proofErr w:type="spellEnd"/>
      <w:r w:rsidR="00B72055" w:rsidRPr="00A502FC">
        <w:rPr>
          <w:rFonts w:ascii="GHEA Grapalat" w:hAnsi="GHEA Grapalat"/>
        </w:rPr>
        <w:t xml:space="preserve">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14:paraId="1F73544A" w14:textId="77777777"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w:t>
      </w:r>
      <w:proofErr w:type="gramStart"/>
      <w:r w:rsidR="00A41723" w:rsidRPr="00D667DA">
        <w:rPr>
          <w:rFonts w:ascii="GHEA Grapalat" w:hAnsi="GHEA Grapalat"/>
        </w:rPr>
        <w:t>какому либо</w:t>
      </w:r>
      <w:proofErr w:type="gramEnd"/>
      <w:r w:rsidR="00A41723" w:rsidRPr="00D667DA">
        <w:rPr>
          <w:rFonts w:ascii="GHEA Grapalat" w:hAnsi="GHEA Grapalat"/>
        </w:rPr>
        <w:t xml:space="preserve">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af6"/>
        </w:rPr>
        <w:footnoteReference w:customMarkFollows="1" w:id="7"/>
        <w:t>9</w:t>
      </w:r>
    </w:p>
    <w:p w14:paraId="26754C1D"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CF5B4F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792C966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923D64" w14:textId="77777777" w:rsidR="00CC0E15" w:rsidRDefault="00CC0E15" w:rsidP="00CC0E15">
      <w:pPr>
        <w:widowControl w:val="0"/>
        <w:tabs>
          <w:tab w:val="left" w:pos="1134"/>
        </w:tabs>
        <w:ind w:firstLine="567"/>
        <w:jc w:val="both"/>
        <w:rPr>
          <w:rFonts w:ascii="GHEA Grapalat" w:hAnsi="GHEA Grapalat" w:cs="Sylfaen"/>
        </w:rPr>
      </w:pPr>
      <w:r>
        <w:rPr>
          <w:rFonts w:ascii="GHEA Grapalat" w:hAnsi="GHEA Grapalat" w:cs="Sylfaen"/>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предусмотренными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B49EEB0" w14:textId="77777777"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 xml:space="preserve">дней со дня подачи заявки. </w:t>
      </w:r>
    </w:p>
    <w:p w14:paraId="2E5682BF" w14:textId="77777777" w:rsidR="00FA0EEA"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 xml:space="preserve">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47E2A4B1" w14:textId="77777777"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5CD4E2D4" w14:textId="77777777" w:rsidR="00CC0E15" w:rsidRPr="00CC0E15" w:rsidRDefault="00CC0E15" w:rsidP="00B46D58">
      <w:pPr>
        <w:widowControl w:val="0"/>
        <w:tabs>
          <w:tab w:val="left" w:pos="1134"/>
        </w:tabs>
        <w:spacing w:after="160"/>
        <w:ind w:firstLine="567"/>
        <w:jc w:val="both"/>
        <w:rPr>
          <w:rFonts w:ascii="GHEA Grapalat" w:hAnsi="GHEA Grapalat" w:cs="Sylfaen"/>
        </w:rPr>
      </w:pPr>
    </w:p>
    <w:p w14:paraId="6E0ED89F" w14:textId="77777777" w:rsidR="002626F7" w:rsidRDefault="002626F7" w:rsidP="00B46D58">
      <w:pPr>
        <w:rPr>
          <w:rFonts w:ascii="GHEA Grapalat" w:hAnsi="GHEA Grapalat" w:cs="Sylfaen"/>
        </w:rPr>
      </w:pPr>
    </w:p>
    <w:p w14:paraId="4A994465"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74E1C19C" w14:textId="77777777"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13CD8598"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4E8ADEE0"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40951C3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368C9A4"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60C79FC"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37B0977B"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CB028D9"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D1BB42B"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0ADBBD53"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AFADB9E"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74C7F44B"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8"/>
        <w:t>10</w:t>
      </w:r>
      <w:r w:rsidR="00A01157">
        <w:rPr>
          <w:rFonts w:ascii="GHEA Grapalat" w:hAnsi="GHEA Grapalat"/>
          <w:i w:val="0"/>
          <w:sz w:val="24"/>
          <w:szCs w:val="24"/>
        </w:rPr>
        <w:t>.</w:t>
      </w:r>
    </w:p>
    <w:p w14:paraId="35F3CE6B" w14:textId="77777777"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6542AB5F" w14:textId="77777777"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49B546CF" w14:textId="77777777"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4A6A513C"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lastRenderedPageBreak/>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6BBB430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0A0895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660183B"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2F8E366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DC9ABE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proofErr w:type="gramStart"/>
      <w:r w:rsidR="00927888" w:rsidRPr="00927888">
        <w:rPr>
          <w:rFonts w:ascii="GHEA Grapalat" w:hAnsi="GHEA Grapalat"/>
          <w:sz w:val="24"/>
          <w:szCs w:val="24"/>
        </w:rPr>
        <w:t>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w:t>
      </w:r>
      <w:proofErr w:type="gramEnd"/>
      <w:r w:rsidR="00927888" w:rsidRPr="00927888">
        <w:rPr>
          <w:rFonts w:ascii="GHEA Grapalat" w:hAnsi="GHEA Grapalat"/>
          <w:sz w:val="24"/>
          <w:szCs w:val="24"/>
        </w:rPr>
        <w:t xml:space="preserve"> на </w:t>
      </w:r>
      <w:proofErr w:type="gramStart"/>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w:t>
      </w:r>
      <w:proofErr w:type="gramStart"/>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w:t>
      </w:r>
      <w:proofErr w:type="gramEnd"/>
      <w:r w:rsidR="00CD7A4E">
        <w:rPr>
          <w:rFonts w:ascii="GHEA Grapalat" w:hAnsi="GHEA Grapalat"/>
          <w:sz w:val="24"/>
          <w:szCs w:val="24"/>
        </w:rPr>
        <w:t xml:space="preserve"> таковыми</w:t>
      </w:r>
      <w:r w:rsidRPr="009044F1">
        <w:rPr>
          <w:rFonts w:ascii="GHEA Grapalat" w:hAnsi="GHEA Grapalat"/>
          <w:sz w:val="24"/>
          <w:szCs w:val="24"/>
        </w:rPr>
        <w:t xml:space="preserve"> участники, занявшие последующие места,</w:t>
      </w:r>
    </w:p>
    <w:p w14:paraId="3CD50713" w14:textId="77777777" w:rsidR="004A4515"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Pr>
          <w:rFonts w:ascii="GHEA Grapalat" w:hAnsi="GHEA Grapalat"/>
          <w:sz w:val="24"/>
          <w:szCs w:val="24"/>
        </w:rPr>
        <w:t>и</w:t>
      </w:r>
      <w:r w:rsidR="004A4515" w:rsidRPr="00CF6D51">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4F2C09">
        <w:rPr>
          <w:rFonts w:ascii="GHEA Grapalat" w:hAnsi="GHEA Grapalat"/>
          <w:sz w:val="24"/>
          <w:szCs w:val="24"/>
        </w:rPr>
        <w:t>заключаемым с последним договором</w:t>
      </w:r>
      <w:r w:rsidR="001E402A" w:rsidRPr="000811C1">
        <w:rPr>
          <w:rFonts w:ascii="GHEA Grapalat" w:hAnsi="GHEA Grapalat"/>
          <w:sz w:val="24"/>
          <w:szCs w:val="24"/>
        </w:rPr>
        <w:t>, вступают в силу в случае предусмотрения дополнительных финансовых средств в размере</w:t>
      </w:r>
      <w:r w:rsidR="001E402A">
        <w:rPr>
          <w:rFonts w:ascii="GHEA Grapalat" w:hAnsi="GHEA Grapalat"/>
          <w:sz w:val="24"/>
          <w:szCs w:val="24"/>
        </w:rPr>
        <w:t xml:space="preserve"> цены, превышающей</w:t>
      </w:r>
      <w:r w:rsidR="001E402A" w:rsidRPr="000811C1">
        <w:rPr>
          <w:rFonts w:ascii="GHEA Grapalat" w:hAnsi="GHEA Grapalat"/>
          <w:sz w:val="24"/>
          <w:szCs w:val="24"/>
        </w:rPr>
        <w:t xml:space="preserve"> цену</w:t>
      </w:r>
      <w:r w:rsidR="001E402A">
        <w:rPr>
          <w:rFonts w:ascii="GHEA Grapalat" w:hAnsi="GHEA Grapalat"/>
          <w:sz w:val="24"/>
          <w:szCs w:val="24"/>
        </w:rPr>
        <w:t xml:space="preserve"> закупки</w:t>
      </w:r>
      <w:r w:rsidR="001E402A" w:rsidRPr="000811C1">
        <w:rPr>
          <w:rFonts w:ascii="GHEA Grapalat" w:hAnsi="GHEA Grapalat"/>
          <w:sz w:val="24"/>
          <w:szCs w:val="24"/>
        </w:rPr>
        <w:t xml:space="preserve"> и заключения </w:t>
      </w:r>
      <w:r w:rsidR="001E402A" w:rsidRPr="004F2C09">
        <w:rPr>
          <w:rFonts w:ascii="GHEA Grapalat" w:hAnsi="GHEA Grapalat"/>
          <w:sz w:val="24"/>
          <w:szCs w:val="24"/>
        </w:rPr>
        <w:t xml:space="preserve">на этой основе </w:t>
      </w:r>
      <w:r w:rsidR="001E402A" w:rsidRPr="000811C1">
        <w:rPr>
          <w:rFonts w:ascii="GHEA Grapalat" w:hAnsi="GHEA Grapalat"/>
          <w:sz w:val="24"/>
          <w:szCs w:val="24"/>
        </w:rPr>
        <w:t>соглашения между сторонами.</w:t>
      </w:r>
      <w:r w:rsidR="001E402A">
        <w:rPr>
          <w:rFonts w:ascii="GHEA Grapalat" w:hAnsi="GHEA Grapalat"/>
          <w:sz w:val="24"/>
          <w:szCs w:val="24"/>
        </w:rPr>
        <w:t xml:space="preserve"> </w:t>
      </w:r>
      <w:r w:rsidR="004A4515" w:rsidRPr="00CF6D51">
        <w:rPr>
          <w:rFonts w:ascii="GHEA Grapalat" w:hAnsi="GHEA Grapalat"/>
          <w:sz w:val="24"/>
          <w:szCs w:val="24"/>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537D4070" w14:textId="77777777" w:rsidR="006335D7" w:rsidRDefault="006335D7" w:rsidP="006335D7">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14:paraId="071DEF0B" w14:textId="77777777"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 xml:space="preserve">или если наименьшие цены равны, то процедура закупки объявляется несостоявшейся на основании </w:t>
      </w:r>
      <w:r w:rsidR="009B6D58" w:rsidRPr="009044F1">
        <w:rPr>
          <w:rFonts w:ascii="GHEA Grapalat" w:hAnsi="GHEA Grapalat"/>
          <w:sz w:val="24"/>
          <w:szCs w:val="24"/>
        </w:rPr>
        <w:lastRenderedPageBreak/>
        <w:t>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14:paraId="2268311F"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1231279D"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02C9721A"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052B0E8A"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5FD9755D"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4784838"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57755ED"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E2826CF"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565B880"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A63F684"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47F51512" w14:textId="77777777" w:rsidR="00B24E4B" w:rsidRPr="00B24E4B" w:rsidRDefault="00B24E4B" w:rsidP="00B24E4B">
      <w:pPr>
        <w:widowControl w:val="0"/>
        <w:tabs>
          <w:tab w:val="left" w:pos="1276"/>
        </w:tabs>
        <w:rPr>
          <w:rFonts w:ascii="GHEA Grapalat" w:hAnsi="GHEA Grapalat"/>
        </w:rPr>
      </w:pPr>
      <w:r w:rsidRPr="00B24E4B">
        <w:rPr>
          <w:rFonts w:ascii="GHEA Grapalat" w:hAnsi="GHEA Grapalat"/>
        </w:rPr>
        <w:t>При этом, если:</w:t>
      </w:r>
    </w:p>
    <w:p w14:paraId="20363BB1"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B9CBB35"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6C6CC27"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392BD39"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F72115F"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6111EEF"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 xml:space="preserve">Электронные извещения отправляются комиссией и (или) заказчиком на </w:t>
      </w:r>
      <w:r w:rsidR="00BF1CBD" w:rsidRPr="00BF1CBD">
        <w:rPr>
          <w:rFonts w:ascii="GHEA Grapalat" w:hAnsi="GHEA Grapalat"/>
          <w:spacing w:val="-4"/>
        </w:rPr>
        <w:lastRenderedPageBreak/>
        <w:t>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9DCA439"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094D9AC"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14:paraId="196F99D1"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 xml:space="preserve">признается </w:t>
      </w:r>
      <w:proofErr w:type="gramStart"/>
      <w:r w:rsidR="005F2F3B" w:rsidRPr="008C0D41">
        <w:rPr>
          <w:rFonts w:ascii="GHEA Grapalat" w:hAnsi="GHEA Grapalat"/>
        </w:rPr>
        <w:t>участник</w:t>
      </w:r>
      <w:proofErr w:type="gramEnd"/>
      <w:r w:rsidR="005F2F3B" w:rsidRPr="008C0D41">
        <w:rPr>
          <w:rFonts w:ascii="GHEA Grapalat" w:hAnsi="GHEA Grapalat"/>
        </w:rPr>
        <w:t xml:space="preserve">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696CA3FD"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7DC228A"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325C4C0"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7AF9D190"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5CE97D05"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46DFE77"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0AC7BFF3"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2C1B80E8"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62CFD87"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706F530"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w:t>
      </w:r>
      <w:r w:rsidRPr="00747338">
        <w:rPr>
          <w:rFonts w:ascii="GHEA Grapalat" w:hAnsi="GHEA Grapalat"/>
          <w:sz w:val="24"/>
          <w:szCs w:val="24"/>
        </w:rPr>
        <w:lastRenderedPageBreak/>
        <w:t>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0F927C6" w14:textId="77777777" w:rsidR="00B47535" w:rsidRDefault="00B47535">
      <w:pPr>
        <w:rPr>
          <w:rFonts w:ascii="GHEA Grapalat" w:hAnsi="GHEA Grapalat"/>
          <w:b/>
        </w:rPr>
      </w:pPr>
      <w:r>
        <w:rPr>
          <w:rFonts w:ascii="GHEA Grapalat" w:hAnsi="GHEA Grapalat"/>
          <w:b/>
        </w:rPr>
        <w:br w:type="page"/>
      </w:r>
    </w:p>
    <w:p w14:paraId="5177C227"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7A60293B"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61ABF2F"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5B254690"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4010F002"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64D45391"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096CF85"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74A40618"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538AAC52"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F818E0">
        <w:rPr>
          <w:rFonts w:ascii="GHEA Grapalat" w:hAnsi="GHEA Grapalat"/>
        </w:rPr>
        <w:t>дней</w:t>
      </w:r>
      <w:proofErr w:type="gramEnd"/>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0A01AB52"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proofErr w:type="gramStart"/>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 xml:space="preserve">Причем  </w:t>
      </w:r>
      <w:r w:rsidR="003D57AD" w:rsidRPr="00370E40">
        <w:rPr>
          <w:rFonts w:ascii="GHEA Grapalat" w:hAnsi="GHEA Grapalat"/>
        </w:rPr>
        <w:lastRenderedPageBreak/>
        <w:t>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7D1620FB"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54FC463A"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D1F0173"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59878592" w14:textId="77777777"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3F1C285A" w14:textId="77777777"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3644D744"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w:t>
      </w:r>
      <w:proofErr w:type="spellStart"/>
      <w:r w:rsidRPr="0052513C">
        <w:rPr>
          <w:rFonts w:asciiTheme="minorHAnsi" w:hAnsiTheme="minorHAnsi"/>
          <w:i/>
        </w:rPr>
        <w:t>двадцатипятикратный</w:t>
      </w:r>
      <w:proofErr w:type="spellEnd"/>
      <w:r w:rsidRPr="0052513C">
        <w:rPr>
          <w:rFonts w:asciiTheme="minorHAnsi" w:hAnsiTheme="minorHAnsi"/>
          <w:i/>
        </w:rPr>
        <w:t xml:space="preserve"> размер базовой единицы закупок и не предусмотрена предоплата, </w:t>
      </w:r>
    </w:p>
    <w:p w14:paraId="0A032BFD"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36BB4C0C" w14:textId="77777777"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14:paraId="4A61389B" w14:textId="77777777"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14:paraId="0EC580C2"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49E93BE9" w14:textId="77777777" w:rsidR="00DA0186" w:rsidRPr="00564A46" w:rsidRDefault="00DA0186" w:rsidP="00DA0186">
      <w:pPr>
        <w:pStyle w:val="af2"/>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13AC44A5"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52D2301A" w14:textId="77777777" w:rsidR="00482E18" w:rsidRPr="00707948" w:rsidRDefault="00482E18" w:rsidP="00482E1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648C3E31" w14:textId="77777777"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10"/>
        <w:t>12</w:t>
      </w:r>
      <w:r w:rsidR="00A6609C" w:rsidRPr="0027573B">
        <w:rPr>
          <w:rFonts w:ascii="GHEA Grapalat" w:hAnsi="GHEA Grapalat"/>
        </w:rPr>
        <w:t xml:space="preserve"> </w:t>
      </w:r>
      <w:r w:rsidR="00853CBA" w:rsidRPr="0027573B">
        <w:rPr>
          <w:rFonts w:ascii="GHEA Grapalat" w:hAnsi="GHEA Grapalat"/>
        </w:rPr>
        <w:t>.</w:t>
      </w:r>
    </w:p>
    <w:p w14:paraId="733ADB74"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401E26F"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1"/>
        <w:t>13</w:t>
      </w:r>
      <w:r w:rsidR="00375E5E">
        <w:rPr>
          <w:rFonts w:ascii="GHEA Grapalat" w:hAnsi="GHEA Grapalat"/>
        </w:rPr>
        <w:t>.</w:t>
      </w:r>
    </w:p>
    <w:p w14:paraId="47588860"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2A74B2BA"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59F959F8"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4DFD551C"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0AB70118"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9B1BB1B"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lastRenderedPageBreak/>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2263B5EE"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66472B00"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3497A09"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44DB9FB5" w14:textId="77777777" w:rsidR="00362FEF" w:rsidRDefault="00362FEF">
      <w:pPr>
        <w:rPr>
          <w:rFonts w:ascii="GHEA Grapalat" w:hAnsi="GHEA Grapalat" w:cs="Sylfaen"/>
        </w:rPr>
      </w:pPr>
      <w:r>
        <w:rPr>
          <w:rFonts w:ascii="GHEA Grapalat" w:hAnsi="GHEA Grapalat" w:cs="Sylfaen"/>
        </w:rPr>
        <w:br w:type="page"/>
      </w:r>
    </w:p>
    <w:p w14:paraId="388AC6EF"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3EFE930B"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475BED21" w14:textId="77777777" w:rsidR="003D5CAF" w:rsidRPr="009044F1" w:rsidRDefault="003D5CAF" w:rsidP="005066AC">
      <w:pPr>
        <w:rPr>
          <w:rFonts w:ascii="GHEA Grapalat" w:hAnsi="GHEA Grapalat" w:cs="Arial"/>
          <w:b/>
        </w:rPr>
      </w:pPr>
    </w:p>
    <w:p w14:paraId="2CA4E68D"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D2D87B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6BC3EC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2"/>
        <w:t>14</w:t>
      </w:r>
      <w:r w:rsidRPr="009044F1">
        <w:rPr>
          <w:rFonts w:ascii="GHEA Grapalat" w:hAnsi="GHEA Grapalat"/>
        </w:rPr>
        <w:t>.</w:t>
      </w:r>
    </w:p>
    <w:p w14:paraId="5EC2886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67F7C543"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2757801F"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2DAE480" w14:textId="77777777" w:rsidR="00C54730" w:rsidRPr="00182C2E" w:rsidRDefault="00C54730" w:rsidP="00C54730">
      <w:pPr>
        <w:jc w:val="center"/>
        <w:rPr>
          <w:rFonts w:ascii="GHEA Grapalat" w:hAnsi="GHEA Grapalat"/>
          <w:b/>
        </w:rPr>
      </w:pPr>
    </w:p>
    <w:p w14:paraId="027CE808"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CDE331B" w14:textId="77777777" w:rsidR="00C54730" w:rsidRPr="00182C2E" w:rsidRDefault="00C54730" w:rsidP="00C54730">
      <w:pPr>
        <w:jc w:val="center"/>
        <w:rPr>
          <w:rFonts w:ascii="GHEA Grapalat" w:hAnsi="GHEA Grapalat"/>
          <w:b/>
        </w:rPr>
      </w:pPr>
    </w:p>
    <w:p w14:paraId="435B4F21"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20F777ED"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0C08C93"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05DDB634"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25A3915B"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F0C06D6"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 xml:space="preserve">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w:t>
      </w:r>
      <w:r w:rsidRPr="00570BBD">
        <w:rPr>
          <w:rFonts w:ascii="GHEA Grapalat" w:hAnsi="GHEA Grapalat"/>
        </w:rPr>
        <w:lastRenderedPageBreak/>
        <w:t>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5B6EEAC0"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930ABA1"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B351E32"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FD454C7"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3FC556CC"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109F975F"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57EC105"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ABFCEC7"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B6CB310"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041E2F94"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1513EE2D"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38A4EAAC"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9CB9669"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2561064"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lastRenderedPageBreak/>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ABF826D"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5FFB6EFB"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4BDD8CCB"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D6F1A05"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A45F639"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6903E2B0"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51C6F0D" w14:textId="77777777" w:rsidR="00AE679C" w:rsidRPr="009044F1" w:rsidRDefault="00AE679C" w:rsidP="00B46D58">
      <w:pPr>
        <w:widowControl w:val="0"/>
        <w:spacing w:after="160"/>
        <w:jc w:val="center"/>
        <w:rPr>
          <w:rFonts w:ascii="GHEA Grapalat" w:hAnsi="GHEA Grapalat" w:cs="Sylfaen"/>
          <w:b/>
        </w:rPr>
      </w:pPr>
    </w:p>
    <w:p w14:paraId="3EDD1BE4" w14:textId="77777777" w:rsidR="004373E3" w:rsidRDefault="004373E3" w:rsidP="00B46D58">
      <w:pPr>
        <w:rPr>
          <w:rFonts w:ascii="GHEA Grapalat" w:hAnsi="GHEA Grapalat"/>
          <w:b/>
        </w:rPr>
      </w:pPr>
      <w:r>
        <w:rPr>
          <w:rFonts w:ascii="GHEA Grapalat" w:hAnsi="GHEA Grapalat"/>
          <w:b/>
        </w:rPr>
        <w:br w:type="page"/>
      </w:r>
    </w:p>
    <w:p w14:paraId="4383CF52"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32B5604C" w14:textId="77777777" w:rsidR="008842CE" w:rsidRPr="00374F4A" w:rsidRDefault="008842CE" w:rsidP="00B46D58">
      <w:pPr>
        <w:widowControl w:val="0"/>
        <w:spacing w:after="160"/>
        <w:jc w:val="center"/>
        <w:rPr>
          <w:rFonts w:ascii="GHEA Grapalat" w:hAnsi="GHEA Grapalat"/>
          <w:b/>
        </w:rPr>
      </w:pPr>
    </w:p>
    <w:p w14:paraId="733BFF79"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5FC4CA2E" w14:textId="77777777" w:rsidR="00096865" w:rsidRPr="009044F1" w:rsidRDefault="00096865" w:rsidP="00B46D58">
      <w:pPr>
        <w:widowControl w:val="0"/>
        <w:spacing w:after="160"/>
        <w:jc w:val="center"/>
        <w:rPr>
          <w:rFonts w:ascii="GHEA Grapalat" w:hAnsi="GHEA Grapalat"/>
        </w:rPr>
      </w:pPr>
    </w:p>
    <w:p w14:paraId="1B8D1F0E"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FED157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55DEEC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F9DC24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233C96E" w14:textId="77777777" w:rsidR="008F15B9" w:rsidRDefault="008F15B9" w:rsidP="00B46D58">
      <w:pPr>
        <w:widowControl w:val="0"/>
        <w:spacing w:after="160"/>
        <w:jc w:val="center"/>
        <w:rPr>
          <w:rFonts w:ascii="GHEA Grapalat" w:hAnsi="GHEA Grapalat"/>
          <w:b/>
        </w:rPr>
      </w:pPr>
    </w:p>
    <w:p w14:paraId="47C36969" w14:textId="77777777" w:rsidR="008F15B9" w:rsidRDefault="008F15B9" w:rsidP="00B46D58">
      <w:pPr>
        <w:widowControl w:val="0"/>
        <w:spacing w:after="160"/>
        <w:jc w:val="center"/>
        <w:rPr>
          <w:rFonts w:ascii="GHEA Grapalat" w:hAnsi="GHEA Grapalat"/>
          <w:b/>
        </w:rPr>
      </w:pPr>
    </w:p>
    <w:p w14:paraId="2EAFC31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27DB9941"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2E9314ED"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5B96986B"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3B623649"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41C95A33"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3"/>
        <w:t>15</w:t>
      </w:r>
    </w:p>
    <w:p w14:paraId="64961B89"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4"/>
        <w:t>16</w:t>
      </w:r>
    </w:p>
    <w:p w14:paraId="6DAB3BC5"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5D20EF13"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14:paraId="53808524"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04809CBC"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50985ED"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963C6B0"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33CA35DD"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F8136A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4B1A7690"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514360AE"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20E0E268"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6E5A7889" w14:textId="77777777" w:rsidR="00ED59E0" w:rsidRDefault="00ED59E0" w:rsidP="00B46D58">
      <w:pPr>
        <w:widowControl w:val="0"/>
        <w:tabs>
          <w:tab w:val="left" w:pos="1134"/>
        </w:tabs>
        <w:spacing w:after="160"/>
        <w:ind w:firstLine="567"/>
        <w:jc w:val="both"/>
        <w:rPr>
          <w:rFonts w:ascii="GHEA Grapalat" w:hAnsi="GHEA Grapalat"/>
        </w:rPr>
      </w:pPr>
    </w:p>
    <w:p w14:paraId="1FCF07EC" w14:textId="77777777" w:rsidR="00ED59E0" w:rsidRDefault="00ED59E0" w:rsidP="00B46D58">
      <w:pPr>
        <w:widowControl w:val="0"/>
        <w:tabs>
          <w:tab w:val="left" w:pos="1134"/>
        </w:tabs>
        <w:spacing w:after="160"/>
        <w:ind w:firstLine="567"/>
        <w:jc w:val="both"/>
        <w:rPr>
          <w:rFonts w:ascii="GHEA Grapalat" w:hAnsi="GHEA Grapalat"/>
        </w:rPr>
      </w:pPr>
    </w:p>
    <w:p w14:paraId="646FAECA" w14:textId="77777777" w:rsidR="00ED59E0" w:rsidRPr="00E267E5" w:rsidRDefault="00ED59E0" w:rsidP="00B46D58">
      <w:pPr>
        <w:widowControl w:val="0"/>
        <w:tabs>
          <w:tab w:val="left" w:pos="1134"/>
        </w:tabs>
        <w:spacing w:after="160"/>
        <w:ind w:firstLine="567"/>
        <w:jc w:val="both"/>
        <w:rPr>
          <w:rFonts w:ascii="GHEA Grapalat" w:hAnsi="GHEA Grapalat"/>
        </w:rPr>
      </w:pPr>
    </w:p>
    <w:p w14:paraId="2B917538"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64AA629"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8D52AF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24DD344C"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52C0BD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15D02FB3" w14:textId="3F4DB340"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A16614">
        <w:rPr>
          <w:rFonts w:ascii="GHEA Grapalat" w:hAnsi="GHEA Grapalat"/>
          <w:b/>
          <w:sz w:val="24"/>
          <w:szCs w:val="24"/>
          <w:lang w:val="en-US"/>
        </w:rPr>
        <w:t>KMQD</w:t>
      </w:r>
      <w:r w:rsidR="00A16614" w:rsidRPr="00A16614">
        <w:rPr>
          <w:rFonts w:ascii="GHEA Grapalat" w:hAnsi="GHEA Grapalat"/>
          <w:b/>
          <w:sz w:val="24"/>
          <w:szCs w:val="24"/>
        </w:rPr>
        <w:t>-</w:t>
      </w:r>
      <w:proofErr w:type="spellStart"/>
      <w:r w:rsidR="00A16614">
        <w:rPr>
          <w:rFonts w:ascii="GHEA Grapalat" w:hAnsi="GHEA Grapalat"/>
          <w:b/>
          <w:sz w:val="24"/>
          <w:szCs w:val="24"/>
          <w:lang w:val="en-US"/>
        </w:rPr>
        <w:t>GHAPDzB</w:t>
      </w:r>
      <w:proofErr w:type="spellEnd"/>
      <w:r w:rsidR="00A16614" w:rsidRPr="00A16614">
        <w:rPr>
          <w:rFonts w:ascii="GHEA Grapalat" w:hAnsi="GHEA Grapalat"/>
          <w:b/>
          <w:sz w:val="24"/>
          <w:szCs w:val="24"/>
        </w:rPr>
        <w:t>-26/01</w:t>
      </w:r>
      <w:r w:rsidR="006132ED" w:rsidRPr="00F43035">
        <w:rPr>
          <w:rFonts w:ascii="GHEA Grapalat" w:hAnsi="GHEA Grapalat"/>
          <w:b/>
          <w:sz w:val="24"/>
          <w:szCs w:val="24"/>
        </w:rPr>
        <w:t>"</w:t>
      </w:r>
    </w:p>
    <w:p w14:paraId="6EC296A7" w14:textId="77777777" w:rsidR="00B2572B" w:rsidRPr="00374F4A" w:rsidRDefault="00B2572B" w:rsidP="00B46D58">
      <w:pPr>
        <w:widowControl w:val="0"/>
        <w:spacing w:after="120"/>
        <w:jc w:val="center"/>
        <w:rPr>
          <w:rFonts w:ascii="GHEA Grapalat" w:hAnsi="GHEA Grapalat" w:cs="Sylfaen"/>
          <w:b/>
        </w:rPr>
      </w:pPr>
    </w:p>
    <w:p w14:paraId="3A1A8073"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25BE9851"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lastRenderedPageBreak/>
        <w:t>на участие в открытом конкурсе</w:t>
      </w:r>
      <w:r w:rsidR="00AA7117" w:rsidRPr="00374F4A">
        <w:rPr>
          <w:rFonts w:ascii="GHEA Grapalat" w:hAnsi="GHEA Grapalat"/>
          <w:color w:val="auto"/>
          <w:sz w:val="24"/>
          <w:szCs w:val="24"/>
        </w:rPr>
        <w:t xml:space="preserve"> </w:t>
      </w:r>
    </w:p>
    <w:p w14:paraId="1BE61B6B" w14:textId="77777777" w:rsidR="00B2572B" w:rsidRPr="00374F4A" w:rsidRDefault="00B2572B" w:rsidP="00B46D58">
      <w:pPr>
        <w:widowControl w:val="0"/>
        <w:spacing w:after="120"/>
        <w:jc w:val="center"/>
        <w:rPr>
          <w:rFonts w:ascii="GHEA Grapalat" w:hAnsi="GHEA Grapalat"/>
        </w:rPr>
      </w:pPr>
    </w:p>
    <w:p w14:paraId="65B68FFE"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BEDEFD"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07D4FF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4271E8E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27010A3D" w14:textId="62151F55"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A16614">
        <w:rPr>
          <w:rFonts w:ascii="GHEA Grapalat" w:hAnsi="GHEA Grapalat"/>
          <w:b/>
          <w:lang w:val="en-US"/>
        </w:rPr>
        <w:t>KMQD-GHAPDzB-26/01</w:t>
      </w:r>
    </w:p>
    <w:p w14:paraId="6DF28699"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0C227D84"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2235F404"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0ADF06BD"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9122680"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85BCBED"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4AB0B41" w14:textId="77777777" w:rsidR="000612B9" w:rsidRDefault="000612B9" w:rsidP="00B46D58">
      <w:pPr>
        <w:jc w:val="both"/>
        <w:rPr>
          <w:rFonts w:ascii="GHEA Grapalat" w:hAnsi="GHEA Grapalat"/>
        </w:rPr>
      </w:pPr>
    </w:p>
    <w:p w14:paraId="20DB9362"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22B1D71E"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1B965C70" w14:textId="77777777" w:rsidR="000612B9" w:rsidRDefault="000612B9" w:rsidP="00B46D58">
      <w:pPr>
        <w:jc w:val="both"/>
        <w:rPr>
          <w:rFonts w:ascii="GHEA Grapalat" w:hAnsi="GHEA Grapalat"/>
        </w:rPr>
      </w:pPr>
    </w:p>
    <w:p w14:paraId="7264F38D"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5E05146"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99AB762" w14:textId="77777777" w:rsidR="00B138F3" w:rsidRDefault="00B138F3" w:rsidP="00B46D58">
      <w:pPr>
        <w:jc w:val="both"/>
        <w:rPr>
          <w:rFonts w:ascii="GHEA Grapalat" w:hAnsi="GHEA Grapalat"/>
        </w:rPr>
      </w:pPr>
    </w:p>
    <w:p w14:paraId="2F79F2FC"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746B72DA"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59221612" w14:textId="77777777" w:rsidR="00B138F3" w:rsidRDefault="00B138F3" w:rsidP="00F96993">
      <w:pPr>
        <w:jc w:val="both"/>
        <w:rPr>
          <w:rFonts w:ascii="GHEA Grapalat" w:hAnsi="GHEA Grapalat"/>
        </w:rPr>
      </w:pPr>
    </w:p>
    <w:p w14:paraId="0BB59A91"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50F760FA"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3D50286B" w14:textId="77777777" w:rsidR="00B16483" w:rsidRDefault="00B16483" w:rsidP="00F96993">
      <w:pPr>
        <w:jc w:val="both"/>
        <w:rPr>
          <w:rFonts w:ascii="GHEA Grapalat" w:hAnsi="GHEA Grapalat"/>
          <w:sz w:val="18"/>
          <w:szCs w:val="18"/>
        </w:rPr>
      </w:pPr>
    </w:p>
    <w:p w14:paraId="472B634B"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668D0697"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B42C099" w14:textId="77777777" w:rsidR="00B16483" w:rsidRPr="00D3436F" w:rsidRDefault="00B16483" w:rsidP="00B16483">
      <w:pPr>
        <w:tabs>
          <w:tab w:val="left" w:pos="7371"/>
        </w:tabs>
        <w:spacing w:after="160"/>
        <w:ind w:left="3544" w:firstLine="3"/>
        <w:jc w:val="both"/>
        <w:rPr>
          <w:rFonts w:ascii="GHEA Grapalat" w:hAnsi="GHEA Grapalat"/>
          <w:sz w:val="16"/>
        </w:rPr>
      </w:pPr>
    </w:p>
    <w:p w14:paraId="5AE37D14"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64425DC0"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11387C2" w14:textId="7CFF04B1" w:rsidR="006B3E56" w:rsidRPr="003D58E1" w:rsidRDefault="006B3E56" w:rsidP="00B46D58">
      <w:pPr>
        <w:pStyle w:val="aff"/>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под кодом </w:t>
      </w:r>
      <w:r w:rsidR="00A16614">
        <w:rPr>
          <w:rFonts w:ascii="GHEA Grapalat" w:hAnsi="GHEA Grapalat"/>
          <w:b/>
          <w:lang w:val="en-US"/>
        </w:rPr>
        <w:t>KMQD</w:t>
      </w:r>
      <w:r w:rsidR="00A16614" w:rsidRPr="00A16614">
        <w:rPr>
          <w:rFonts w:ascii="GHEA Grapalat" w:hAnsi="GHEA Grapalat"/>
          <w:b/>
        </w:rPr>
        <w:t>-</w:t>
      </w:r>
      <w:proofErr w:type="spellStart"/>
      <w:r w:rsidR="00A16614">
        <w:rPr>
          <w:rFonts w:ascii="GHEA Grapalat" w:hAnsi="GHEA Grapalat"/>
          <w:b/>
          <w:lang w:val="en-US"/>
        </w:rPr>
        <w:t>GHAPDzB</w:t>
      </w:r>
      <w:proofErr w:type="spellEnd"/>
      <w:r w:rsidR="00A16614" w:rsidRPr="00A16614">
        <w:rPr>
          <w:rFonts w:ascii="GHEA Grapalat" w:hAnsi="GHEA Grapalat"/>
          <w:b/>
        </w:rPr>
        <w:t>-26/01</w:t>
      </w:r>
      <w:r w:rsidR="0033707A" w:rsidRPr="0033707A">
        <w:rPr>
          <w:rFonts w:ascii="GHEA Grapalat" w:hAnsi="GHEA Grapalat"/>
          <w:b/>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proofErr w:type="gramStart"/>
      <w:r w:rsidR="00A90FCD" w:rsidRPr="003D58E1">
        <w:rPr>
          <w:rFonts w:ascii="GHEA Grapalat" w:hAnsi="GHEA Grapalat"/>
        </w:rPr>
        <w:t xml:space="preserve">приглашением </w:t>
      </w:r>
      <w:r w:rsidR="00952531" w:rsidRPr="003D58E1">
        <w:rPr>
          <w:rFonts w:ascii="GHEA Grapalat" w:hAnsi="GHEA Grapalat"/>
        </w:rPr>
        <w:t xml:space="preserve"> представить</w:t>
      </w:r>
      <w:proofErr w:type="gramEnd"/>
      <w:r w:rsidR="00952531" w:rsidRPr="003D58E1">
        <w:rPr>
          <w:rFonts w:ascii="GHEA Grapalat" w:hAnsi="GHEA Grapalat"/>
        </w:rPr>
        <w:t xml:space="preserve">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14:paraId="454C04BA" w14:textId="3ACAACFD"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A16614">
        <w:rPr>
          <w:rFonts w:ascii="GHEA Grapalat" w:hAnsi="GHEA Grapalat"/>
          <w:b/>
          <w:lang w:val="en-US"/>
        </w:rPr>
        <w:t>KMQD</w:t>
      </w:r>
      <w:r w:rsidR="00A16614" w:rsidRPr="00A16614">
        <w:rPr>
          <w:rFonts w:ascii="GHEA Grapalat" w:hAnsi="GHEA Grapalat"/>
          <w:b/>
        </w:rPr>
        <w:t>-</w:t>
      </w:r>
      <w:proofErr w:type="spellStart"/>
      <w:r w:rsidR="00A16614">
        <w:rPr>
          <w:rFonts w:ascii="GHEA Grapalat" w:hAnsi="GHEA Grapalat"/>
          <w:b/>
          <w:lang w:val="en-US"/>
        </w:rPr>
        <w:t>GHAPDzB</w:t>
      </w:r>
      <w:proofErr w:type="spellEnd"/>
      <w:r w:rsidR="00A16614" w:rsidRPr="00A16614">
        <w:rPr>
          <w:rFonts w:ascii="GHEA Grapalat" w:hAnsi="GHEA Grapalat"/>
          <w:b/>
        </w:rPr>
        <w:t>-26/01</w:t>
      </w:r>
    </w:p>
    <w:p w14:paraId="105E38F4"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09BB92E7"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7BFF6C79"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0F165E1"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7DE2F66"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1CD1A8C" w14:textId="77777777" w:rsidR="006B3E56" w:rsidRDefault="006B3E56" w:rsidP="00B46D58">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14:paraId="74803310"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533F494" w14:textId="77777777" w:rsidR="006B3E56" w:rsidRDefault="006B3E56" w:rsidP="00B46D58">
      <w:pPr>
        <w:widowControl w:val="0"/>
        <w:spacing w:after="160"/>
        <w:jc w:val="both"/>
        <w:rPr>
          <w:ins w:id="1"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653AD710"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1D59600C"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08C68108"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4250CD1F" w14:textId="77777777" w:rsidR="00923711" w:rsidRDefault="00923711">
      <w:pPr>
        <w:rPr>
          <w:rFonts w:ascii="GHEA Grapalat" w:hAnsi="GHEA Grapalat"/>
        </w:rPr>
      </w:pPr>
    </w:p>
    <w:p w14:paraId="30DA0776" w14:textId="77777777" w:rsidR="00110534" w:rsidRDefault="00F36AD3" w:rsidP="00B46D58">
      <w:pPr>
        <w:jc w:val="both"/>
        <w:rPr>
          <w:rFonts w:ascii="GHEA Grapalat" w:hAnsi="GHEA Grapalat"/>
        </w:rPr>
      </w:pPr>
      <w:r>
        <w:rPr>
          <w:rFonts w:ascii="GHEA Grapalat" w:hAnsi="GHEA Grapalat"/>
        </w:rPr>
        <w:t xml:space="preserve"> </w:t>
      </w:r>
    </w:p>
    <w:p w14:paraId="375D149B" w14:textId="77777777"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08EC56E1"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6DCD9DAC"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426C893" w14:textId="77777777" w:rsidR="00F855BB" w:rsidRDefault="00F855BB" w:rsidP="00B46D58">
      <w:pPr>
        <w:tabs>
          <w:tab w:val="left" w:pos="7371"/>
        </w:tabs>
        <w:spacing w:after="160"/>
        <w:ind w:left="3544" w:firstLine="3"/>
        <w:jc w:val="both"/>
        <w:rPr>
          <w:rFonts w:ascii="GHEA Grapalat" w:hAnsi="GHEA Grapalat"/>
          <w:sz w:val="16"/>
          <w:lang w:val="hy-AM"/>
        </w:rPr>
      </w:pPr>
    </w:p>
    <w:p w14:paraId="5EE950E5"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37D14273" w14:textId="77777777" w:rsidR="006B3E56" w:rsidRPr="00D3436F" w:rsidRDefault="006B3E56" w:rsidP="00B46D58">
      <w:pPr>
        <w:tabs>
          <w:tab w:val="left" w:pos="7371"/>
        </w:tabs>
        <w:spacing w:after="160"/>
        <w:ind w:left="3544" w:firstLine="3"/>
        <w:jc w:val="both"/>
        <w:rPr>
          <w:rFonts w:ascii="GHEA Grapalat" w:hAnsi="GHEA Grapalat"/>
          <w:sz w:val="16"/>
        </w:rPr>
      </w:pPr>
    </w:p>
    <w:p w14:paraId="71EF06C6" w14:textId="77777777" w:rsidR="006B3E56" w:rsidRPr="00770B03" w:rsidRDefault="006B3E56" w:rsidP="00B46D58">
      <w:pPr>
        <w:tabs>
          <w:tab w:val="left" w:pos="7371"/>
        </w:tabs>
        <w:spacing w:after="160"/>
        <w:ind w:left="3544" w:firstLine="3"/>
        <w:jc w:val="both"/>
        <w:rPr>
          <w:rFonts w:ascii="GHEA Grapalat" w:hAnsi="GHEA Grapalat"/>
          <w:sz w:val="16"/>
        </w:rPr>
      </w:pPr>
    </w:p>
    <w:p w14:paraId="79E3C154"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17CA6D5"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161901D6"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58683B05"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1AD0536" w14:textId="77777777" w:rsidR="00123294" w:rsidRDefault="00123294" w:rsidP="00B46D58">
      <w:pPr>
        <w:rPr>
          <w:rFonts w:ascii="GHEA Grapalat" w:hAnsi="GHEA Grapalat"/>
          <w:b/>
        </w:rPr>
      </w:pPr>
      <w:r>
        <w:rPr>
          <w:rFonts w:ascii="GHEA Grapalat" w:hAnsi="GHEA Grapalat"/>
          <w:b/>
        </w:rPr>
        <w:br w:type="page"/>
      </w:r>
    </w:p>
    <w:p w14:paraId="55ADACA7" w14:textId="77777777" w:rsidR="00B048B2" w:rsidRDefault="00B048B2" w:rsidP="00B46D58">
      <w:pPr>
        <w:rPr>
          <w:rFonts w:ascii="GHEA Grapalat" w:hAnsi="GHEA Grapalat"/>
          <w:b/>
        </w:rPr>
      </w:pPr>
    </w:p>
    <w:p w14:paraId="02C559D0"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68133D8D" w14:textId="24E88C12" w:rsidR="00D043C1" w:rsidRPr="0033707A"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A16614">
        <w:rPr>
          <w:rFonts w:ascii="GHEA Grapalat" w:hAnsi="GHEA Grapalat"/>
          <w:b/>
          <w:sz w:val="24"/>
          <w:szCs w:val="24"/>
          <w:lang w:val="en-US"/>
        </w:rPr>
        <w:t>KMQD</w:t>
      </w:r>
      <w:r w:rsidR="00A16614" w:rsidRPr="00A16614">
        <w:rPr>
          <w:rFonts w:ascii="GHEA Grapalat" w:hAnsi="GHEA Grapalat"/>
          <w:b/>
          <w:sz w:val="24"/>
          <w:szCs w:val="24"/>
        </w:rPr>
        <w:t>-</w:t>
      </w:r>
      <w:proofErr w:type="spellStart"/>
      <w:r w:rsidR="00A16614">
        <w:rPr>
          <w:rFonts w:ascii="GHEA Grapalat" w:hAnsi="GHEA Grapalat"/>
          <w:b/>
          <w:sz w:val="24"/>
          <w:szCs w:val="24"/>
          <w:lang w:val="en-US"/>
        </w:rPr>
        <w:t>GHAPDzB</w:t>
      </w:r>
      <w:proofErr w:type="spellEnd"/>
      <w:r w:rsidR="00A16614" w:rsidRPr="00A16614">
        <w:rPr>
          <w:rFonts w:ascii="GHEA Grapalat" w:hAnsi="GHEA Grapalat"/>
          <w:b/>
          <w:sz w:val="24"/>
          <w:szCs w:val="24"/>
        </w:rPr>
        <w:t>-26/01</w:t>
      </w:r>
    </w:p>
    <w:p w14:paraId="452D44E2" w14:textId="77777777" w:rsidR="00D043C1" w:rsidRPr="009044F1" w:rsidRDefault="00D043C1" w:rsidP="00D043C1">
      <w:pPr>
        <w:widowControl w:val="0"/>
        <w:spacing w:after="160"/>
        <w:ind w:left="567" w:right="565"/>
        <w:jc w:val="center"/>
        <w:rPr>
          <w:rFonts w:ascii="GHEA Grapalat" w:hAnsi="GHEA Grapalat"/>
          <w:b/>
        </w:rPr>
      </w:pPr>
    </w:p>
    <w:p w14:paraId="74B869D7"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61C151D8"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506DA54F"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196B9960"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4FE7AAE7"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05942E26" w14:textId="77777777"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w:t>
      </w:r>
      <w:proofErr w:type="spellStart"/>
      <w:r w:rsidRPr="009044F1">
        <w:rPr>
          <w:rFonts w:ascii="GHEA Grapalat" w:hAnsi="GHEA Grapalat"/>
        </w:rPr>
        <w:t>BMAPDzB</w:t>
      </w:r>
      <w:proofErr w:type="spellEnd"/>
      <w:r w:rsidRPr="009044F1">
        <w:rPr>
          <w:rFonts w:ascii="GHEA Grapalat" w:hAnsi="GHEA Grapalat"/>
        </w:rPr>
        <w:t>---/---</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17721DE4" w14:textId="77777777" w:rsidTr="00FF3F2A">
        <w:tc>
          <w:tcPr>
            <w:tcW w:w="1042" w:type="dxa"/>
            <w:vMerge w:val="restart"/>
            <w:vAlign w:val="center"/>
          </w:tcPr>
          <w:p w14:paraId="20BB0D32" w14:textId="77777777" w:rsidR="00EE1022" w:rsidRDefault="00EE1022" w:rsidP="00FF3F2A">
            <w:pPr>
              <w:widowControl w:val="0"/>
              <w:jc w:val="center"/>
              <w:rPr>
                <w:rFonts w:ascii="GHEA Grapalat" w:hAnsi="GHEA Grapalat"/>
                <w:b/>
                <w:sz w:val="20"/>
                <w:szCs w:val="20"/>
              </w:rPr>
            </w:pPr>
          </w:p>
          <w:p w14:paraId="42F6032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72E35CF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6130E51C" w14:textId="77777777" w:rsidTr="000811C1">
        <w:trPr>
          <w:trHeight w:val="696"/>
        </w:trPr>
        <w:tc>
          <w:tcPr>
            <w:tcW w:w="1042" w:type="dxa"/>
            <w:vMerge/>
            <w:vAlign w:val="center"/>
          </w:tcPr>
          <w:p w14:paraId="0FF1631C"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3A73F440"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0D6E153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5331A4C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28AEAB7" w14:textId="77777777"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14:paraId="165B3D7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45517637"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172883C8" w14:textId="77777777" w:rsidTr="00FF3F2A">
        <w:tc>
          <w:tcPr>
            <w:tcW w:w="1042" w:type="dxa"/>
          </w:tcPr>
          <w:p w14:paraId="2BD247CD"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3D195B2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10CA3B7D"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958E1D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21DD7849"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85C474F"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5E1E3344" w14:textId="77777777" w:rsidTr="00FF3F2A">
        <w:tc>
          <w:tcPr>
            <w:tcW w:w="1042" w:type="dxa"/>
          </w:tcPr>
          <w:p w14:paraId="0854609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2809EE3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2003EB9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51723AF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264C6B79"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5CC3C9B6"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1802D4D2" w14:textId="77777777" w:rsidTr="00FF3F2A">
        <w:tc>
          <w:tcPr>
            <w:tcW w:w="1042" w:type="dxa"/>
          </w:tcPr>
          <w:p w14:paraId="47A1A3F9"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1F1C735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2182331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1AEFBD3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7A3A02F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1E9011AD"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3FAB2DE4" w14:textId="77777777" w:rsidR="00D043C1" w:rsidRDefault="00D043C1" w:rsidP="00D043C1">
      <w:pPr>
        <w:widowControl w:val="0"/>
        <w:tabs>
          <w:tab w:val="left" w:pos="6804"/>
        </w:tabs>
        <w:jc w:val="center"/>
        <w:rPr>
          <w:rFonts w:ascii="GHEA Grapalat" w:hAnsi="GHEA Grapalat"/>
          <w:lang w:val="en-US"/>
        </w:rPr>
      </w:pPr>
    </w:p>
    <w:p w14:paraId="250C671C"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7DC6A7F"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DEE755D" w14:textId="77777777" w:rsidR="00D043C1" w:rsidRPr="008875C7" w:rsidRDefault="00D043C1" w:rsidP="00D043C1">
      <w:pPr>
        <w:widowControl w:val="0"/>
        <w:spacing w:after="160"/>
        <w:jc w:val="right"/>
        <w:rPr>
          <w:rFonts w:ascii="GHEA Grapalat" w:hAnsi="GHEA Grapalat"/>
        </w:rPr>
      </w:pPr>
    </w:p>
    <w:p w14:paraId="1019217E"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2F2694CC" w14:textId="77777777" w:rsidR="00D043C1" w:rsidRDefault="00D043C1" w:rsidP="00D043C1">
      <w:pPr>
        <w:rPr>
          <w:rFonts w:ascii="GHEA Grapalat" w:hAnsi="GHEA Grapalat"/>
        </w:rPr>
      </w:pPr>
      <w:r>
        <w:rPr>
          <w:rFonts w:ascii="GHEA Grapalat" w:hAnsi="GHEA Grapalat"/>
        </w:rPr>
        <w:br w:type="page"/>
      </w:r>
    </w:p>
    <w:p w14:paraId="76272E86"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5830B168"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5F12BDD1" w14:textId="571A40DB"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A16614">
        <w:rPr>
          <w:rFonts w:ascii="GHEA Grapalat" w:hAnsi="GHEA Grapalat"/>
          <w:b/>
          <w:sz w:val="24"/>
          <w:szCs w:val="24"/>
          <w:lang w:val="en-US"/>
        </w:rPr>
        <w:t>KMQD-GHAPDzB-26/01</w:t>
      </w:r>
    </w:p>
    <w:p w14:paraId="6D08EF5D" w14:textId="77777777" w:rsidR="00F016A2" w:rsidRDefault="00F016A2">
      <w:pPr>
        <w:rPr>
          <w:rFonts w:ascii="GHEA Grapalat" w:hAnsi="GHEA Grapalat"/>
          <w:b/>
        </w:rPr>
      </w:pPr>
    </w:p>
    <w:p w14:paraId="0AD3A6F8"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74B92606"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7DF49B47" w14:textId="77777777" w:rsidR="00F016A2" w:rsidRPr="00ED3A13" w:rsidRDefault="00F016A2" w:rsidP="00F016A2">
      <w:pPr>
        <w:ind w:left="360" w:hanging="360"/>
        <w:jc w:val="center"/>
        <w:rPr>
          <w:rFonts w:ascii="GHEA Grapalat" w:eastAsia="GHEA Grapalat" w:hAnsi="GHEA Grapalat" w:cs="GHEA Grapalat"/>
          <w:b/>
        </w:rPr>
      </w:pPr>
    </w:p>
    <w:p w14:paraId="2BF5F099"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51BF68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6F75AE59" w14:textId="77777777" w:rsidTr="00793174">
        <w:tc>
          <w:tcPr>
            <w:tcW w:w="2836" w:type="dxa"/>
            <w:shd w:val="clear" w:color="auto" w:fill="D9E2F3"/>
            <w:vAlign w:val="center"/>
          </w:tcPr>
          <w:p w14:paraId="6CCD3D75"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8BB95FC"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E054024" w14:textId="77777777" w:rsidTr="00793174">
        <w:tc>
          <w:tcPr>
            <w:tcW w:w="2836" w:type="dxa"/>
            <w:shd w:val="clear" w:color="auto" w:fill="D9E2F3"/>
            <w:vAlign w:val="center"/>
          </w:tcPr>
          <w:p w14:paraId="10AE8951"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2D69B01"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23196EDD" w14:textId="77777777" w:rsidTr="00793174">
        <w:tc>
          <w:tcPr>
            <w:tcW w:w="2836" w:type="dxa"/>
            <w:shd w:val="clear" w:color="auto" w:fill="D9E2F3"/>
            <w:vAlign w:val="center"/>
          </w:tcPr>
          <w:p w14:paraId="3A7A898F"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9FBFCAF"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0D6B2548" w14:textId="77777777" w:rsidTr="00793174">
        <w:tc>
          <w:tcPr>
            <w:tcW w:w="2836" w:type="dxa"/>
            <w:shd w:val="clear" w:color="auto" w:fill="D9E2F3"/>
            <w:vAlign w:val="center"/>
          </w:tcPr>
          <w:p w14:paraId="21BECAFC"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F7DEFF4"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28655583" w14:textId="77777777" w:rsidTr="00793174">
        <w:tc>
          <w:tcPr>
            <w:tcW w:w="2836" w:type="dxa"/>
            <w:shd w:val="clear" w:color="auto" w:fill="D9E2F3"/>
            <w:vAlign w:val="center"/>
          </w:tcPr>
          <w:p w14:paraId="6281F320"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2E5906C4"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6F8875E" w14:textId="77777777" w:rsidTr="00793174">
        <w:tc>
          <w:tcPr>
            <w:tcW w:w="2836" w:type="dxa"/>
            <w:shd w:val="clear" w:color="auto" w:fill="D9E2F3"/>
            <w:vAlign w:val="center"/>
          </w:tcPr>
          <w:p w14:paraId="528E40EE"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365DC919" w14:textId="77777777" w:rsidR="00F016A2" w:rsidRPr="00FD1EE4" w:rsidRDefault="00F016A2" w:rsidP="00793174">
            <w:pPr>
              <w:spacing w:before="240" w:after="240"/>
              <w:ind w:left="993" w:hanging="851"/>
              <w:rPr>
                <w:rFonts w:ascii="GHEA Grapalat" w:eastAsia="GHEA Grapalat" w:hAnsi="GHEA Grapalat" w:cs="GHEA Grapalat"/>
              </w:rPr>
            </w:pPr>
          </w:p>
        </w:tc>
      </w:tr>
      <w:tr w:rsidR="00F016A2" w:rsidRPr="00FD1EE4" w14:paraId="4D32642D" w14:textId="77777777" w:rsidTr="00793174">
        <w:tc>
          <w:tcPr>
            <w:tcW w:w="2836" w:type="dxa"/>
            <w:shd w:val="clear" w:color="auto" w:fill="D9E2F3"/>
            <w:vAlign w:val="center"/>
          </w:tcPr>
          <w:p w14:paraId="476DFF55" w14:textId="77777777" w:rsidR="00F016A2" w:rsidRPr="00FD1EE4" w:rsidRDefault="00F016A2" w:rsidP="00793174">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1E94614" w14:textId="77777777" w:rsidR="00F016A2" w:rsidRPr="00FD1EE4" w:rsidRDefault="00F016A2" w:rsidP="00793174">
            <w:pPr>
              <w:spacing w:before="240" w:after="240"/>
              <w:ind w:left="993" w:hanging="851"/>
              <w:rPr>
                <w:rFonts w:ascii="GHEA Grapalat" w:eastAsia="GHEA Grapalat" w:hAnsi="GHEA Grapalat" w:cs="GHEA Grapalat"/>
              </w:rPr>
            </w:pPr>
          </w:p>
        </w:tc>
      </w:tr>
    </w:tbl>
    <w:p w14:paraId="2139F64E"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5A2A3E9" w14:textId="77777777" w:rsidTr="00793174">
        <w:tc>
          <w:tcPr>
            <w:tcW w:w="2835" w:type="dxa"/>
            <w:shd w:val="clear" w:color="auto" w:fill="D9E2F3"/>
            <w:vAlign w:val="center"/>
          </w:tcPr>
          <w:p w14:paraId="47AACDA6"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EA045CC"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589D7AD" w14:textId="77777777" w:rsidTr="00793174">
        <w:trPr>
          <w:trHeight w:val="1487"/>
        </w:trPr>
        <w:tc>
          <w:tcPr>
            <w:tcW w:w="2835" w:type="dxa"/>
            <w:shd w:val="clear" w:color="auto" w:fill="D9E2F3"/>
            <w:vAlign w:val="center"/>
          </w:tcPr>
          <w:p w14:paraId="2B7704C7"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FFF05B0" w14:textId="77777777" w:rsidR="00F016A2" w:rsidRPr="00FD1EE4" w:rsidRDefault="00F016A2" w:rsidP="00793174">
            <w:pPr>
              <w:spacing w:before="240" w:after="240"/>
              <w:rPr>
                <w:rFonts w:ascii="GHEA Grapalat" w:eastAsia="GHEA Grapalat" w:hAnsi="GHEA Grapalat" w:cs="GHEA Grapalat"/>
              </w:rPr>
            </w:pPr>
          </w:p>
        </w:tc>
      </w:tr>
    </w:tbl>
    <w:p w14:paraId="5423DE2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C3F6AA9" w14:textId="77777777" w:rsidTr="00793174">
        <w:tc>
          <w:tcPr>
            <w:tcW w:w="2835" w:type="dxa"/>
            <w:shd w:val="clear" w:color="auto" w:fill="D9E2F3"/>
            <w:vAlign w:val="center"/>
          </w:tcPr>
          <w:p w14:paraId="7F0ED4AF" w14:textId="77777777" w:rsidR="00F016A2" w:rsidRPr="00FD1EE4" w:rsidRDefault="00F016A2" w:rsidP="00793174">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77023F32"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6732D578" w14:textId="77777777" w:rsidTr="00793174">
        <w:tc>
          <w:tcPr>
            <w:tcW w:w="2835" w:type="dxa"/>
            <w:shd w:val="clear" w:color="auto" w:fill="D9E2F3"/>
            <w:vAlign w:val="center"/>
          </w:tcPr>
          <w:p w14:paraId="17EB94DD" w14:textId="77777777" w:rsidR="00F016A2" w:rsidRPr="00FD1EE4" w:rsidRDefault="00F016A2" w:rsidP="00793174">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43BA8FFE"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6169407C" w14:textId="77777777" w:rsidTr="00793174">
        <w:tc>
          <w:tcPr>
            <w:tcW w:w="2835" w:type="dxa"/>
            <w:shd w:val="clear" w:color="auto" w:fill="D9E2F3"/>
            <w:vAlign w:val="center"/>
          </w:tcPr>
          <w:p w14:paraId="24344066" w14:textId="77777777" w:rsidR="00F016A2" w:rsidRPr="00FD1EE4" w:rsidRDefault="00F016A2" w:rsidP="00793174">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039760CD" w14:textId="77777777" w:rsidR="00F016A2" w:rsidRPr="00FD1EE4" w:rsidRDefault="00F016A2" w:rsidP="00793174">
            <w:pPr>
              <w:spacing w:before="240" w:after="240"/>
              <w:rPr>
                <w:rFonts w:ascii="GHEA Grapalat" w:eastAsia="GHEA Grapalat" w:hAnsi="GHEA Grapalat" w:cs="GHEA Grapalat"/>
              </w:rPr>
            </w:pPr>
          </w:p>
        </w:tc>
      </w:tr>
    </w:tbl>
    <w:p w14:paraId="1DDBAEBD" w14:textId="77777777" w:rsidR="00F016A2" w:rsidRPr="00FD1EE4" w:rsidRDefault="00F016A2" w:rsidP="00F016A2">
      <w:pPr>
        <w:rPr>
          <w:rFonts w:ascii="GHEA Grapalat" w:eastAsia="GHEA Grapalat" w:hAnsi="GHEA Grapalat" w:cs="GHEA Grapalat"/>
        </w:rPr>
      </w:pPr>
    </w:p>
    <w:p w14:paraId="0FCB4C66"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053EA054"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4E995DA1"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E250C1A" w14:textId="77777777" w:rsidTr="00793174">
        <w:tc>
          <w:tcPr>
            <w:tcW w:w="2835" w:type="dxa"/>
            <w:shd w:val="clear" w:color="auto" w:fill="D9E2F3"/>
            <w:vAlign w:val="center"/>
          </w:tcPr>
          <w:p w14:paraId="6CA9BC48" w14:textId="77777777" w:rsidR="00F016A2" w:rsidRPr="00FD1EE4" w:rsidRDefault="00F016A2" w:rsidP="00793174">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46A90B58"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2382E891" w14:textId="77777777" w:rsidTr="00793174">
        <w:tc>
          <w:tcPr>
            <w:tcW w:w="2835" w:type="dxa"/>
            <w:shd w:val="clear" w:color="auto" w:fill="D9E2F3"/>
            <w:vAlign w:val="center"/>
          </w:tcPr>
          <w:p w14:paraId="4E4E392E"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F47D98" w14:textId="77777777" w:rsidR="00F016A2" w:rsidRPr="00FD1EE4" w:rsidRDefault="00F016A2" w:rsidP="00793174">
            <w:pPr>
              <w:spacing w:before="240" w:after="240"/>
              <w:rPr>
                <w:rFonts w:ascii="GHEA Grapalat" w:eastAsia="GHEA Grapalat" w:hAnsi="GHEA Grapalat" w:cs="GHEA Grapalat"/>
              </w:rPr>
            </w:pPr>
          </w:p>
        </w:tc>
      </w:tr>
    </w:tbl>
    <w:p w14:paraId="7020CCE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5E93FBE" w14:textId="77777777" w:rsidTr="00793174">
        <w:tc>
          <w:tcPr>
            <w:tcW w:w="2835" w:type="dxa"/>
            <w:shd w:val="clear" w:color="auto" w:fill="D9E2F3"/>
            <w:vAlign w:val="center"/>
          </w:tcPr>
          <w:p w14:paraId="3562A087"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3B51B69"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F303F9F" w14:textId="77777777" w:rsidTr="00793174">
        <w:tc>
          <w:tcPr>
            <w:tcW w:w="2835" w:type="dxa"/>
            <w:shd w:val="clear" w:color="auto" w:fill="D9E2F3"/>
            <w:vAlign w:val="center"/>
          </w:tcPr>
          <w:p w14:paraId="103F497F"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6F34F26"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2BEE6F76" w14:textId="77777777" w:rsidTr="00793174">
        <w:tc>
          <w:tcPr>
            <w:tcW w:w="2835" w:type="dxa"/>
            <w:shd w:val="clear" w:color="auto" w:fill="D9E2F3"/>
            <w:vAlign w:val="center"/>
          </w:tcPr>
          <w:p w14:paraId="19056FEF"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0A3EE02"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33EF34A1" w14:textId="77777777" w:rsidTr="00793174">
        <w:tc>
          <w:tcPr>
            <w:tcW w:w="2835" w:type="dxa"/>
            <w:shd w:val="clear" w:color="auto" w:fill="D9E2F3"/>
            <w:vAlign w:val="center"/>
          </w:tcPr>
          <w:p w14:paraId="7536C633"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15E910B"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0842E0F2" w14:textId="77777777" w:rsidTr="00793174">
        <w:tc>
          <w:tcPr>
            <w:tcW w:w="2835" w:type="dxa"/>
            <w:shd w:val="clear" w:color="auto" w:fill="D9E2F3"/>
            <w:vAlign w:val="center"/>
          </w:tcPr>
          <w:p w14:paraId="7AC2D1F6"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EFDC387"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6984A968" w14:textId="77777777" w:rsidTr="00793174">
        <w:trPr>
          <w:trHeight w:val="1361"/>
        </w:trPr>
        <w:tc>
          <w:tcPr>
            <w:tcW w:w="2835" w:type="dxa"/>
            <w:shd w:val="clear" w:color="auto" w:fill="D9E2F3"/>
            <w:vAlign w:val="center"/>
          </w:tcPr>
          <w:p w14:paraId="08BC61A9"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3DFB3748"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C981AC4" w14:textId="77777777" w:rsidTr="00793174">
        <w:tc>
          <w:tcPr>
            <w:tcW w:w="2835" w:type="dxa"/>
            <w:shd w:val="clear" w:color="auto" w:fill="D9E2F3"/>
            <w:vAlign w:val="center"/>
          </w:tcPr>
          <w:p w14:paraId="2163FC56"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D424E5" w14:textId="77777777" w:rsidR="00F016A2" w:rsidRPr="00FD1EE4" w:rsidRDefault="00F016A2" w:rsidP="00793174">
            <w:pPr>
              <w:spacing w:before="240" w:after="240"/>
              <w:rPr>
                <w:rFonts w:ascii="GHEA Grapalat" w:eastAsia="GHEA Grapalat" w:hAnsi="GHEA Grapalat" w:cs="GHEA Grapalat"/>
              </w:rPr>
            </w:pPr>
          </w:p>
        </w:tc>
      </w:tr>
    </w:tbl>
    <w:p w14:paraId="0247A62D"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06E4E4A4" w14:textId="77777777" w:rsidTr="00793174">
        <w:tc>
          <w:tcPr>
            <w:tcW w:w="2836" w:type="dxa"/>
            <w:shd w:val="clear" w:color="auto" w:fill="D9E2F3"/>
            <w:vAlign w:val="center"/>
          </w:tcPr>
          <w:p w14:paraId="11BEBF14" w14:textId="77777777" w:rsidR="00F016A2" w:rsidRPr="00FD1EE4" w:rsidRDefault="00F016A2" w:rsidP="00793174">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DB5149E"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5400F896" w14:textId="77777777" w:rsidTr="00793174">
        <w:tc>
          <w:tcPr>
            <w:tcW w:w="2836" w:type="dxa"/>
            <w:shd w:val="clear" w:color="auto" w:fill="D9E2F3"/>
            <w:vAlign w:val="center"/>
          </w:tcPr>
          <w:p w14:paraId="162428FE" w14:textId="77777777" w:rsidR="00F016A2" w:rsidRPr="00FD1EE4" w:rsidRDefault="00F016A2" w:rsidP="00793174">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044561B5"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Yu Gothic UI"/>
                  <w14:uncheckedState w14:val="2610" w14:font="Yu Gothic UI"/>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4C21087"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Yu Gothic UI"/>
                  <w14:uncheckedState w14:val="2610" w14:font="Yu Gothic UI"/>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444D81E9"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6C7DA54D"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2B3B7D20"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CAF5AA5" w14:textId="77777777" w:rsidTr="00793174">
        <w:tc>
          <w:tcPr>
            <w:tcW w:w="2837" w:type="dxa"/>
            <w:shd w:val="clear" w:color="auto" w:fill="D9E2F3"/>
            <w:vAlign w:val="center"/>
          </w:tcPr>
          <w:p w14:paraId="243BFBBC"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2C351D3C"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5B996690" w14:textId="77777777" w:rsidTr="00793174">
        <w:tc>
          <w:tcPr>
            <w:tcW w:w="2837" w:type="dxa"/>
            <w:shd w:val="clear" w:color="auto" w:fill="D9E2F3"/>
            <w:vAlign w:val="center"/>
          </w:tcPr>
          <w:p w14:paraId="3E35293C"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87BAC9B"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09AADBD0" w14:textId="77777777" w:rsidTr="00793174">
        <w:tc>
          <w:tcPr>
            <w:tcW w:w="2837" w:type="dxa"/>
            <w:shd w:val="clear" w:color="auto" w:fill="D9E2F3"/>
            <w:vAlign w:val="center"/>
          </w:tcPr>
          <w:p w14:paraId="27007B41"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58853764"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2F0BB613" w14:textId="77777777" w:rsidTr="00793174">
        <w:tc>
          <w:tcPr>
            <w:tcW w:w="2837" w:type="dxa"/>
            <w:shd w:val="clear" w:color="auto" w:fill="D9E2F3"/>
            <w:vAlign w:val="center"/>
          </w:tcPr>
          <w:p w14:paraId="7ABF5DED"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A83431D"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38B2664F"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6F54B46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5BD552AA" w14:textId="77777777" w:rsidTr="00793174">
        <w:tc>
          <w:tcPr>
            <w:tcW w:w="2837" w:type="dxa"/>
            <w:shd w:val="clear" w:color="auto" w:fill="D9E2F3"/>
            <w:vAlign w:val="center"/>
          </w:tcPr>
          <w:p w14:paraId="1F9A4B95" w14:textId="77777777" w:rsidR="00F016A2" w:rsidRPr="00B047A2"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D525D61"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6F54E432" w14:textId="77777777" w:rsidTr="00793174">
        <w:tc>
          <w:tcPr>
            <w:tcW w:w="2837" w:type="dxa"/>
            <w:shd w:val="clear" w:color="auto" w:fill="D9E2F3"/>
            <w:vAlign w:val="center"/>
          </w:tcPr>
          <w:p w14:paraId="21D12A7D"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057B202"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7ACF551" w14:textId="77777777" w:rsidTr="00793174">
        <w:tc>
          <w:tcPr>
            <w:tcW w:w="2837" w:type="dxa"/>
            <w:shd w:val="clear" w:color="auto" w:fill="D9E2F3"/>
            <w:vAlign w:val="center"/>
          </w:tcPr>
          <w:p w14:paraId="26C33A8B"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AA99B06"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3F48054A" w14:textId="77777777" w:rsidTr="00793174">
        <w:tc>
          <w:tcPr>
            <w:tcW w:w="2837" w:type="dxa"/>
            <w:shd w:val="clear" w:color="auto" w:fill="D9E2F3"/>
            <w:vAlign w:val="center"/>
          </w:tcPr>
          <w:p w14:paraId="514C10D9"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E2F284D"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2229F927"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48FFC398"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16FF84A6"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3909364"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B20B1EF" w14:textId="77777777" w:rsidTr="00793174">
        <w:tc>
          <w:tcPr>
            <w:tcW w:w="2836" w:type="dxa"/>
            <w:shd w:val="clear" w:color="auto" w:fill="D9E2F3"/>
            <w:vAlign w:val="center"/>
          </w:tcPr>
          <w:p w14:paraId="3C736148"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167EDF6"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3C0E276" w14:textId="77777777" w:rsidTr="00793174">
        <w:tc>
          <w:tcPr>
            <w:tcW w:w="2836" w:type="dxa"/>
            <w:shd w:val="clear" w:color="auto" w:fill="D9E2F3"/>
            <w:vAlign w:val="center"/>
          </w:tcPr>
          <w:p w14:paraId="3057072D"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15BB0BD0"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33DDDC3" w14:textId="77777777" w:rsidTr="00793174">
        <w:tc>
          <w:tcPr>
            <w:tcW w:w="2836" w:type="dxa"/>
            <w:shd w:val="clear" w:color="auto" w:fill="D9E2F3"/>
            <w:vAlign w:val="center"/>
          </w:tcPr>
          <w:p w14:paraId="59BC8FAC"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1E0AC47"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2F0B2056" w14:textId="77777777" w:rsidTr="00793174">
        <w:tc>
          <w:tcPr>
            <w:tcW w:w="2836" w:type="dxa"/>
            <w:shd w:val="clear" w:color="auto" w:fill="D9E2F3"/>
            <w:vAlign w:val="center"/>
          </w:tcPr>
          <w:p w14:paraId="47713DA2"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E5647BE"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56B6CF9B" w14:textId="77777777" w:rsidTr="00793174">
        <w:tc>
          <w:tcPr>
            <w:tcW w:w="2836" w:type="dxa"/>
            <w:shd w:val="clear" w:color="auto" w:fill="D9E2F3"/>
            <w:vAlign w:val="center"/>
          </w:tcPr>
          <w:p w14:paraId="58E454B0"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A91CEC9"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9AA47ED" w14:textId="77777777" w:rsidTr="00793174">
        <w:tc>
          <w:tcPr>
            <w:tcW w:w="2836" w:type="dxa"/>
            <w:shd w:val="clear" w:color="auto" w:fill="D9E2F3"/>
            <w:vAlign w:val="center"/>
          </w:tcPr>
          <w:p w14:paraId="3E475E4D"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2F98684" w14:textId="77777777" w:rsidR="00F016A2" w:rsidRPr="00FD1EE4" w:rsidRDefault="00F016A2" w:rsidP="00793174">
            <w:pPr>
              <w:spacing w:before="240" w:after="240"/>
              <w:rPr>
                <w:rFonts w:ascii="GHEA Grapalat" w:eastAsia="GHEA Grapalat" w:hAnsi="GHEA Grapalat" w:cs="GHEA Grapalat"/>
              </w:rPr>
            </w:pPr>
          </w:p>
        </w:tc>
      </w:tr>
    </w:tbl>
    <w:p w14:paraId="24961E00"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7961CAAE" w14:textId="77777777" w:rsidTr="00793174">
        <w:tc>
          <w:tcPr>
            <w:tcW w:w="2977" w:type="dxa"/>
            <w:shd w:val="clear" w:color="auto" w:fill="D9E2F3"/>
            <w:vAlign w:val="center"/>
          </w:tcPr>
          <w:p w14:paraId="2E09A3BE"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2DB7D46"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29D5102" w14:textId="77777777" w:rsidTr="00793174">
        <w:tc>
          <w:tcPr>
            <w:tcW w:w="2977" w:type="dxa"/>
            <w:shd w:val="clear" w:color="auto" w:fill="D9E2F3"/>
            <w:vAlign w:val="center"/>
          </w:tcPr>
          <w:p w14:paraId="37A976C3"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B3DF2EC"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2D550BD3" w14:textId="77777777" w:rsidTr="00793174">
        <w:tc>
          <w:tcPr>
            <w:tcW w:w="2977" w:type="dxa"/>
            <w:shd w:val="clear" w:color="auto" w:fill="D9E2F3"/>
            <w:vAlign w:val="center"/>
          </w:tcPr>
          <w:p w14:paraId="38396436" w14:textId="77777777" w:rsidR="00F016A2" w:rsidRPr="00FD1EE4" w:rsidRDefault="00F016A2" w:rsidP="00793174">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0CC64516"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420E160" w14:textId="77777777" w:rsidTr="00793174">
        <w:tc>
          <w:tcPr>
            <w:tcW w:w="2977" w:type="dxa"/>
            <w:shd w:val="clear" w:color="auto" w:fill="D9E2F3"/>
            <w:vAlign w:val="center"/>
          </w:tcPr>
          <w:p w14:paraId="32B36549" w14:textId="77777777" w:rsidR="00F016A2" w:rsidRPr="00FD1EE4" w:rsidRDefault="00F016A2" w:rsidP="00793174">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27416DE0"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5D49A64" w14:textId="77777777" w:rsidTr="00793174">
        <w:tc>
          <w:tcPr>
            <w:tcW w:w="2977" w:type="dxa"/>
            <w:shd w:val="clear" w:color="auto" w:fill="D9E2F3"/>
            <w:vAlign w:val="center"/>
          </w:tcPr>
          <w:p w14:paraId="4C72DFCA"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E001FE6" w14:textId="77777777" w:rsidR="00F016A2" w:rsidRPr="00FD1EE4" w:rsidRDefault="00F016A2" w:rsidP="00793174">
            <w:pPr>
              <w:spacing w:before="240" w:after="240"/>
              <w:rPr>
                <w:rFonts w:ascii="GHEA Grapalat" w:eastAsia="GHEA Grapalat" w:hAnsi="GHEA Grapalat" w:cs="GHEA Grapalat"/>
              </w:rPr>
            </w:pPr>
          </w:p>
        </w:tc>
      </w:tr>
    </w:tbl>
    <w:p w14:paraId="1833AE18"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4745B5E1" w14:textId="77777777" w:rsidTr="00793174">
        <w:tc>
          <w:tcPr>
            <w:tcW w:w="2943" w:type="dxa"/>
            <w:shd w:val="clear" w:color="auto" w:fill="D9E2F3"/>
            <w:vAlign w:val="center"/>
          </w:tcPr>
          <w:p w14:paraId="11AA984D"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8A183AF"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0DA64EB2" w14:textId="77777777" w:rsidTr="00793174">
        <w:tc>
          <w:tcPr>
            <w:tcW w:w="2943" w:type="dxa"/>
            <w:shd w:val="clear" w:color="auto" w:fill="D9E2F3"/>
            <w:vAlign w:val="center"/>
          </w:tcPr>
          <w:p w14:paraId="585F4264"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982E55F"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C8FA43B" w14:textId="77777777" w:rsidTr="00793174">
        <w:tc>
          <w:tcPr>
            <w:tcW w:w="2943" w:type="dxa"/>
            <w:shd w:val="clear" w:color="auto" w:fill="D9E2F3"/>
            <w:vAlign w:val="center"/>
          </w:tcPr>
          <w:p w14:paraId="4025CCB2" w14:textId="77777777" w:rsidR="00F016A2" w:rsidRPr="00FD1EE4" w:rsidRDefault="00F016A2" w:rsidP="00793174">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52A8DD4"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02BCAF2D" w14:textId="77777777" w:rsidTr="00793174">
        <w:tc>
          <w:tcPr>
            <w:tcW w:w="2943" w:type="dxa"/>
            <w:shd w:val="clear" w:color="auto" w:fill="D9E2F3"/>
            <w:vAlign w:val="center"/>
          </w:tcPr>
          <w:p w14:paraId="3D9C3756" w14:textId="77777777" w:rsidR="00F016A2" w:rsidRPr="00FD1EE4" w:rsidRDefault="00F016A2" w:rsidP="00793174">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2D03B828" w14:textId="77777777" w:rsidR="00F016A2" w:rsidRPr="00FD1EE4" w:rsidRDefault="00F016A2" w:rsidP="00793174">
            <w:pPr>
              <w:spacing w:before="240" w:after="240"/>
              <w:rPr>
                <w:rFonts w:ascii="GHEA Grapalat" w:eastAsia="GHEA Grapalat" w:hAnsi="GHEA Grapalat" w:cs="GHEA Grapalat"/>
              </w:rPr>
            </w:pPr>
          </w:p>
        </w:tc>
      </w:tr>
    </w:tbl>
    <w:p w14:paraId="1B99004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041B87A7" w14:textId="77777777" w:rsidTr="00793174">
        <w:tc>
          <w:tcPr>
            <w:tcW w:w="2837" w:type="dxa"/>
            <w:shd w:val="clear" w:color="auto" w:fill="D9E2F3"/>
            <w:vAlign w:val="center"/>
          </w:tcPr>
          <w:p w14:paraId="57AB8C37"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B2EF936"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52CC417E" w14:textId="77777777" w:rsidTr="00793174">
        <w:tc>
          <w:tcPr>
            <w:tcW w:w="2837" w:type="dxa"/>
            <w:shd w:val="clear" w:color="auto" w:fill="D9E2F3"/>
            <w:vAlign w:val="center"/>
          </w:tcPr>
          <w:p w14:paraId="2F2FCF09"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8265D0B"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5A3D23E9" w14:textId="77777777" w:rsidTr="00793174">
        <w:tc>
          <w:tcPr>
            <w:tcW w:w="2837" w:type="dxa"/>
            <w:shd w:val="clear" w:color="auto" w:fill="D9E2F3"/>
            <w:vAlign w:val="center"/>
          </w:tcPr>
          <w:p w14:paraId="00F95818"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8B5319C"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548C2951" w14:textId="77777777" w:rsidTr="00793174">
        <w:tc>
          <w:tcPr>
            <w:tcW w:w="2837" w:type="dxa"/>
            <w:shd w:val="clear" w:color="auto" w:fill="D9E2F3"/>
            <w:vAlign w:val="center"/>
          </w:tcPr>
          <w:p w14:paraId="769778C8"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C019A60" w14:textId="77777777" w:rsidR="00F016A2" w:rsidRPr="00FD1EE4" w:rsidRDefault="00F016A2" w:rsidP="00793174">
            <w:pPr>
              <w:spacing w:before="240" w:after="240"/>
              <w:rPr>
                <w:rFonts w:ascii="GHEA Grapalat" w:eastAsia="GHEA Grapalat" w:hAnsi="GHEA Grapalat" w:cs="GHEA Grapalat"/>
              </w:rPr>
            </w:pPr>
          </w:p>
        </w:tc>
      </w:tr>
    </w:tbl>
    <w:p w14:paraId="2019FD77"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8C78E94" w14:textId="77777777" w:rsidTr="00793174">
        <w:trPr>
          <w:trHeight w:val="924"/>
        </w:trPr>
        <w:tc>
          <w:tcPr>
            <w:tcW w:w="9016" w:type="dxa"/>
            <w:gridSpan w:val="2"/>
            <w:vAlign w:val="center"/>
          </w:tcPr>
          <w:p w14:paraId="201D8D6F" w14:textId="77777777" w:rsidR="00F016A2" w:rsidRPr="00FD1EE4" w:rsidRDefault="00000000" w:rsidP="00793174">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4EB53CFF" w14:textId="77777777" w:rsidTr="00793174">
        <w:trPr>
          <w:trHeight w:val="684"/>
        </w:trPr>
        <w:tc>
          <w:tcPr>
            <w:tcW w:w="4508" w:type="dxa"/>
            <w:shd w:val="clear" w:color="auto" w:fill="D9E2F3"/>
            <w:vAlign w:val="center"/>
          </w:tcPr>
          <w:p w14:paraId="0AB58089"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7010C728"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24FD70BC" w14:textId="77777777" w:rsidTr="00793174">
        <w:trPr>
          <w:trHeight w:val="1282"/>
        </w:trPr>
        <w:tc>
          <w:tcPr>
            <w:tcW w:w="4508" w:type="dxa"/>
            <w:shd w:val="clear" w:color="auto" w:fill="D9E2F3"/>
            <w:vAlign w:val="center"/>
          </w:tcPr>
          <w:p w14:paraId="19F1D908"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6E1FCBF0" w14:textId="77777777" w:rsidR="00F016A2" w:rsidRPr="006B364D" w:rsidRDefault="00000000" w:rsidP="00793174">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54DFB3B1" w14:textId="77777777" w:rsidR="00F016A2" w:rsidRPr="00F10CBA" w:rsidRDefault="00000000" w:rsidP="00793174">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41010E25" w14:textId="77777777" w:rsidTr="00793174">
        <w:tc>
          <w:tcPr>
            <w:tcW w:w="9016" w:type="dxa"/>
            <w:gridSpan w:val="2"/>
            <w:vAlign w:val="center"/>
          </w:tcPr>
          <w:p w14:paraId="29DA9133"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6EA0AE51" w14:textId="77777777" w:rsidTr="00793174">
        <w:tc>
          <w:tcPr>
            <w:tcW w:w="9016" w:type="dxa"/>
            <w:gridSpan w:val="2"/>
            <w:vAlign w:val="center"/>
          </w:tcPr>
          <w:p w14:paraId="60887941" w14:textId="77777777" w:rsidR="00F016A2" w:rsidRPr="00FD1EE4" w:rsidRDefault="00000000" w:rsidP="00793174">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254C555C"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7369F541" w14:textId="77777777" w:rsidTr="00793174">
        <w:trPr>
          <w:trHeight w:val="924"/>
        </w:trPr>
        <w:tc>
          <w:tcPr>
            <w:tcW w:w="9016" w:type="dxa"/>
            <w:gridSpan w:val="2"/>
            <w:vAlign w:val="center"/>
          </w:tcPr>
          <w:p w14:paraId="7C736EAE" w14:textId="77777777" w:rsidR="00F016A2" w:rsidRPr="00FD1EE4" w:rsidRDefault="00000000" w:rsidP="00793174">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0E57A7C8" w14:textId="77777777" w:rsidTr="00793174">
        <w:trPr>
          <w:trHeight w:val="684"/>
        </w:trPr>
        <w:tc>
          <w:tcPr>
            <w:tcW w:w="4508" w:type="dxa"/>
            <w:shd w:val="clear" w:color="auto" w:fill="D9E2F3"/>
            <w:vAlign w:val="center"/>
          </w:tcPr>
          <w:p w14:paraId="42F2BC1E"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7527AE53"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F3A5869" w14:textId="77777777" w:rsidTr="00793174">
        <w:trPr>
          <w:trHeight w:val="1282"/>
        </w:trPr>
        <w:tc>
          <w:tcPr>
            <w:tcW w:w="4508" w:type="dxa"/>
            <w:shd w:val="clear" w:color="auto" w:fill="D9E2F3"/>
            <w:vAlign w:val="center"/>
          </w:tcPr>
          <w:p w14:paraId="53CC606C"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29BF4FC" w14:textId="77777777" w:rsidR="00F016A2" w:rsidRPr="00C843BA" w:rsidRDefault="00000000" w:rsidP="00793174">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14125B04" w14:textId="77777777" w:rsidR="00F016A2" w:rsidRPr="00C843BA" w:rsidRDefault="00000000" w:rsidP="00793174">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6E29FFE1" w14:textId="77777777" w:rsidTr="00793174">
        <w:tc>
          <w:tcPr>
            <w:tcW w:w="9016" w:type="dxa"/>
            <w:gridSpan w:val="2"/>
            <w:vAlign w:val="center"/>
          </w:tcPr>
          <w:p w14:paraId="1C5E7137"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272E93BD" w14:textId="77777777" w:rsidTr="00793174">
        <w:tc>
          <w:tcPr>
            <w:tcW w:w="9016" w:type="dxa"/>
            <w:gridSpan w:val="2"/>
            <w:vAlign w:val="center"/>
          </w:tcPr>
          <w:p w14:paraId="5C4A3DB8"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6354851E" w14:textId="77777777" w:rsidTr="00793174">
        <w:tc>
          <w:tcPr>
            <w:tcW w:w="9016" w:type="dxa"/>
            <w:gridSpan w:val="2"/>
            <w:vAlign w:val="center"/>
          </w:tcPr>
          <w:p w14:paraId="40E66F9C"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24A00BFA" w14:textId="77777777" w:rsidTr="00793174">
        <w:tc>
          <w:tcPr>
            <w:tcW w:w="9016" w:type="dxa"/>
            <w:gridSpan w:val="2"/>
            <w:vAlign w:val="center"/>
          </w:tcPr>
          <w:p w14:paraId="3C83BABF" w14:textId="77777777" w:rsidR="00F016A2" w:rsidRPr="00FD1EE4" w:rsidRDefault="00000000" w:rsidP="00793174">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2AF84073"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20A38BE" w14:textId="77777777" w:rsidTr="00793174">
        <w:tc>
          <w:tcPr>
            <w:tcW w:w="2837" w:type="dxa"/>
            <w:shd w:val="clear" w:color="auto" w:fill="D9E2F3"/>
            <w:vAlign w:val="center"/>
          </w:tcPr>
          <w:p w14:paraId="10CD5253" w14:textId="77777777" w:rsidR="00F016A2" w:rsidRPr="00FD1EE4" w:rsidRDefault="00F016A2" w:rsidP="00793174">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FDBE5C3"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60F89DC0" w14:textId="77777777" w:rsidTr="00793174">
        <w:tc>
          <w:tcPr>
            <w:tcW w:w="2837" w:type="dxa"/>
            <w:shd w:val="clear" w:color="auto" w:fill="D9E2F3"/>
            <w:vAlign w:val="center"/>
          </w:tcPr>
          <w:p w14:paraId="7D2F8EC3" w14:textId="77777777" w:rsidR="00F016A2" w:rsidRPr="00FD1EE4" w:rsidRDefault="00F016A2" w:rsidP="00793174">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2484C275" w14:textId="77777777" w:rsidR="00F016A2" w:rsidRPr="00B23852" w:rsidRDefault="00000000" w:rsidP="00793174">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1424C079" w14:textId="77777777" w:rsidR="00F016A2" w:rsidRPr="00FD1EE4" w:rsidRDefault="00000000" w:rsidP="00793174">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7C835959" w14:textId="77777777" w:rsidTr="00793174">
        <w:tc>
          <w:tcPr>
            <w:tcW w:w="2837" w:type="dxa"/>
            <w:shd w:val="clear" w:color="auto" w:fill="D9E2F3"/>
            <w:vAlign w:val="center"/>
          </w:tcPr>
          <w:p w14:paraId="3CC8A6A4" w14:textId="77777777" w:rsidR="00F016A2" w:rsidRPr="00FD1EE4" w:rsidRDefault="00F016A2" w:rsidP="00793174">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14:paraId="78ADBDE3" w14:textId="77777777" w:rsidR="00F016A2" w:rsidRPr="005600B4" w:rsidRDefault="00000000" w:rsidP="00793174">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3C5AA547" w14:textId="77777777" w:rsidR="00F016A2" w:rsidRPr="005600B4" w:rsidRDefault="00000000" w:rsidP="00793174">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Yu Gothic UI"/>
                  <w14:uncheckedState w14:val="2610" w14:font="Yu Gothic UI"/>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5607B340"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082B5F3" w14:textId="77777777" w:rsidTr="00793174">
        <w:tc>
          <w:tcPr>
            <w:tcW w:w="2837" w:type="dxa"/>
            <w:shd w:val="clear" w:color="auto" w:fill="D9E2F3"/>
            <w:vAlign w:val="center"/>
          </w:tcPr>
          <w:p w14:paraId="00748B46"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120FBAEC"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D7D7810" w14:textId="77777777" w:rsidTr="00793174">
        <w:tc>
          <w:tcPr>
            <w:tcW w:w="2837" w:type="dxa"/>
            <w:shd w:val="clear" w:color="auto" w:fill="D9E2F3"/>
            <w:vAlign w:val="center"/>
          </w:tcPr>
          <w:p w14:paraId="318ACB76"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4AC3517" w14:textId="77777777" w:rsidR="00F016A2" w:rsidRPr="00FD1EE4" w:rsidRDefault="00F016A2" w:rsidP="00793174">
            <w:pPr>
              <w:spacing w:before="240" w:after="240"/>
              <w:rPr>
                <w:rFonts w:ascii="GHEA Grapalat" w:eastAsia="GHEA Grapalat" w:hAnsi="GHEA Grapalat" w:cs="GHEA Grapalat"/>
              </w:rPr>
            </w:pPr>
          </w:p>
        </w:tc>
      </w:tr>
    </w:tbl>
    <w:p w14:paraId="6173ED4E"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763ADF7"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0615B467"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DECC692" w14:textId="77777777" w:rsidTr="00793174">
        <w:tc>
          <w:tcPr>
            <w:tcW w:w="2835" w:type="dxa"/>
            <w:shd w:val="clear" w:color="auto" w:fill="D9E2F3"/>
            <w:vAlign w:val="center"/>
          </w:tcPr>
          <w:p w14:paraId="09B67477"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79EB0AE"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28C8B807" w14:textId="77777777" w:rsidTr="00793174">
        <w:tc>
          <w:tcPr>
            <w:tcW w:w="2835" w:type="dxa"/>
            <w:shd w:val="clear" w:color="auto" w:fill="D9E2F3"/>
            <w:vAlign w:val="center"/>
          </w:tcPr>
          <w:p w14:paraId="5F8AB431"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72F9DE1"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2FF002E" w14:textId="77777777" w:rsidTr="00793174">
        <w:tc>
          <w:tcPr>
            <w:tcW w:w="2835" w:type="dxa"/>
            <w:shd w:val="clear" w:color="auto" w:fill="D9E2F3"/>
            <w:vAlign w:val="center"/>
          </w:tcPr>
          <w:p w14:paraId="37489E9D"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77F9BE1B"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507C74A" w14:textId="77777777" w:rsidTr="00793174">
        <w:tc>
          <w:tcPr>
            <w:tcW w:w="2835" w:type="dxa"/>
            <w:shd w:val="clear" w:color="auto" w:fill="D9E2F3"/>
            <w:vAlign w:val="center"/>
          </w:tcPr>
          <w:p w14:paraId="4BB6AD9E"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A2F561F"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1008D8B0" w14:textId="77777777" w:rsidTr="00793174">
        <w:tc>
          <w:tcPr>
            <w:tcW w:w="2835" w:type="dxa"/>
            <w:shd w:val="clear" w:color="auto" w:fill="D9E2F3"/>
            <w:vAlign w:val="center"/>
          </w:tcPr>
          <w:p w14:paraId="56754E87"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D52796A"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0CC1B4CB" w14:textId="77777777" w:rsidTr="00793174">
        <w:tc>
          <w:tcPr>
            <w:tcW w:w="2835" w:type="dxa"/>
            <w:shd w:val="clear" w:color="auto" w:fill="D9E2F3"/>
            <w:vAlign w:val="center"/>
          </w:tcPr>
          <w:p w14:paraId="3E6D911C"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C64A95B"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58FBB1A" w14:textId="77777777" w:rsidTr="00793174">
        <w:tc>
          <w:tcPr>
            <w:tcW w:w="2835" w:type="dxa"/>
            <w:shd w:val="clear" w:color="auto" w:fill="D9E2F3"/>
            <w:vAlign w:val="center"/>
          </w:tcPr>
          <w:p w14:paraId="7E419414"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4DAB648" w14:textId="77777777" w:rsidR="00F016A2" w:rsidRPr="00FD1EE4" w:rsidRDefault="00F016A2" w:rsidP="00793174">
            <w:pPr>
              <w:spacing w:before="240" w:after="240"/>
              <w:rPr>
                <w:rFonts w:ascii="GHEA Grapalat" w:eastAsia="GHEA Grapalat" w:hAnsi="GHEA Grapalat" w:cs="GHEA Grapalat"/>
              </w:rPr>
            </w:pPr>
          </w:p>
        </w:tc>
      </w:tr>
    </w:tbl>
    <w:p w14:paraId="3609B13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751E2F0" w14:textId="77777777" w:rsidTr="00793174">
        <w:trPr>
          <w:trHeight w:val="853"/>
        </w:trPr>
        <w:tc>
          <w:tcPr>
            <w:tcW w:w="2835" w:type="dxa"/>
            <w:vMerge w:val="restart"/>
            <w:shd w:val="clear" w:color="auto" w:fill="D9E2F3"/>
            <w:vAlign w:val="center"/>
          </w:tcPr>
          <w:p w14:paraId="2CE01326" w14:textId="77777777" w:rsidR="00F016A2" w:rsidRPr="00FD1EE4" w:rsidRDefault="00F016A2" w:rsidP="00793174">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2B4B6AED"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4876A379" w14:textId="77777777" w:rsidTr="00793174">
        <w:trPr>
          <w:trHeight w:val="850"/>
        </w:trPr>
        <w:tc>
          <w:tcPr>
            <w:tcW w:w="2835" w:type="dxa"/>
            <w:vMerge/>
            <w:shd w:val="clear" w:color="auto" w:fill="D9E2F3"/>
            <w:vAlign w:val="center"/>
          </w:tcPr>
          <w:p w14:paraId="6B7BC6AF"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6821BF1"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3EFF3D11" w14:textId="77777777" w:rsidTr="00793174">
        <w:trPr>
          <w:trHeight w:val="850"/>
        </w:trPr>
        <w:tc>
          <w:tcPr>
            <w:tcW w:w="2835" w:type="dxa"/>
            <w:vMerge/>
            <w:shd w:val="clear" w:color="auto" w:fill="D9E2F3"/>
            <w:vAlign w:val="center"/>
          </w:tcPr>
          <w:p w14:paraId="0A6A3845"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7FD6458"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76CBE008" w14:textId="77777777" w:rsidTr="00793174">
        <w:trPr>
          <w:trHeight w:val="850"/>
        </w:trPr>
        <w:tc>
          <w:tcPr>
            <w:tcW w:w="2835" w:type="dxa"/>
            <w:vMerge/>
            <w:shd w:val="clear" w:color="auto" w:fill="D9E2F3"/>
            <w:vAlign w:val="center"/>
          </w:tcPr>
          <w:p w14:paraId="60D67863"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ED5452F"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65201DB4" w14:textId="77777777" w:rsidTr="00793174">
        <w:trPr>
          <w:trHeight w:val="850"/>
        </w:trPr>
        <w:tc>
          <w:tcPr>
            <w:tcW w:w="2835" w:type="dxa"/>
            <w:vMerge/>
            <w:shd w:val="clear" w:color="auto" w:fill="D9E2F3"/>
            <w:vAlign w:val="center"/>
          </w:tcPr>
          <w:p w14:paraId="065E8972" w14:textId="77777777" w:rsidR="00F016A2" w:rsidRPr="00FD1EE4" w:rsidRDefault="00F016A2" w:rsidP="00793174">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CB9BAC" w14:textId="77777777" w:rsidR="00F016A2" w:rsidRPr="00FD1EE4" w:rsidRDefault="00F016A2" w:rsidP="00793174">
            <w:pPr>
              <w:spacing w:before="240" w:after="240"/>
              <w:rPr>
                <w:rFonts w:ascii="GHEA Grapalat" w:eastAsia="GHEA Grapalat" w:hAnsi="GHEA Grapalat" w:cs="GHEA Grapalat"/>
              </w:rPr>
            </w:pPr>
          </w:p>
        </w:tc>
      </w:tr>
    </w:tbl>
    <w:p w14:paraId="1C2064ED"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2127845" w14:textId="77777777" w:rsidTr="00793174">
        <w:tc>
          <w:tcPr>
            <w:tcW w:w="2835" w:type="dxa"/>
            <w:shd w:val="clear" w:color="auto" w:fill="D9E2F3"/>
            <w:vAlign w:val="center"/>
          </w:tcPr>
          <w:p w14:paraId="21CC861B"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3E418184" w14:textId="77777777" w:rsidR="00F016A2" w:rsidRPr="00FD1EE4" w:rsidRDefault="00F016A2" w:rsidP="00793174">
            <w:pPr>
              <w:spacing w:before="240" w:after="240"/>
              <w:rPr>
                <w:rFonts w:ascii="GHEA Grapalat" w:eastAsia="GHEA Grapalat" w:hAnsi="GHEA Grapalat" w:cs="GHEA Grapalat"/>
              </w:rPr>
            </w:pPr>
          </w:p>
        </w:tc>
      </w:tr>
      <w:tr w:rsidR="00F016A2" w:rsidRPr="00FD1EE4" w14:paraId="69FCEBCB" w14:textId="77777777" w:rsidTr="00793174">
        <w:tc>
          <w:tcPr>
            <w:tcW w:w="2835" w:type="dxa"/>
            <w:shd w:val="clear" w:color="auto" w:fill="D9E2F3"/>
            <w:vAlign w:val="center"/>
          </w:tcPr>
          <w:p w14:paraId="499CEEAB" w14:textId="77777777" w:rsidR="00F016A2" w:rsidRPr="00FD1EE4" w:rsidRDefault="00F016A2" w:rsidP="00793174">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47CFCDA" w14:textId="77777777" w:rsidR="00F016A2" w:rsidRPr="00FD1EE4" w:rsidRDefault="00F016A2" w:rsidP="00793174">
            <w:pPr>
              <w:spacing w:before="240" w:after="240"/>
              <w:rPr>
                <w:rFonts w:ascii="GHEA Grapalat" w:eastAsia="GHEA Grapalat" w:hAnsi="GHEA Grapalat" w:cs="GHEA Grapalat"/>
              </w:rPr>
            </w:pPr>
          </w:p>
        </w:tc>
      </w:tr>
    </w:tbl>
    <w:p w14:paraId="26EEB838"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F1DFE48"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1927B7A8" w14:textId="77777777" w:rsidTr="00793174">
        <w:tc>
          <w:tcPr>
            <w:tcW w:w="9016" w:type="dxa"/>
            <w:shd w:val="clear" w:color="auto" w:fill="DBE5F1" w:themeFill="accent1" w:themeFillTint="33"/>
          </w:tcPr>
          <w:p w14:paraId="2CB0E401" w14:textId="77777777" w:rsidR="00F016A2" w:rsidRPr="00FD1EE4" w:rsidRDefault="00F016A2" w:rsidP="00793174">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35C4F55C" w14:textId="77777777" w:rsidTr="00793174">
        <w:trPr>
          <w:trHeight w:val="10187"/>
        </w:trPr>
        <w:tc>
          <w:tcPr>
            <w:tcW w:w="9016" w:type="dxa"/>
          </w:tcPr>
          <w:p w14:paraId="23BD71D6" w14:textId="77777777" w:rsidR="00F016A2" w:rsidRPr="00FD1EE4" w:rsidRDefault="00F016A2" w:rsidP="00793174">
            <w:pPr>
              <w:rPr>
                <w:rFonts w:ascii="GHEA Grapalat" w:eastAsia="GHEA Grapalat" w:hAnsi="GHEA Grapalat" w:cs="GHEA Grapalat"/>
                <w:b/>
                <w:color w:val="000000"/>
              </w:rPr>
            </w:pPr>
          </w:p>
        </w:tc>
      </w:tr>
    </w:tbl>
    <w:p w14:paraId="6005A35C"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5358F190" w14:textId="77777777" w:rsidR="00F016A2" w:rsidRDefault="00F016A2" w:rsidP="00F016A2">
      <w:pPr>
        <w:rPr>
          <w:rFonts w:ascii="GHEA Grapalat" w:hAnsi="GHEA Grapalat"/>
          <w:b/>
        </w:rPr>
      </w:pPr>
    </w:p>
    <w:p w14:paraId="163805CB" w14:textId="77777777" w:rsidR="00F016A2" w:rsidRDefault="00F016A2" w:rsidP="00F016A2">
      <w:pPr>
        <w:rPr>
          <w:ins w:id="3" w:author="Inesa Kocharyan" w:date="2021-09-01T11:45:00Z"/>
          <w:rFonts w:ascii="GHEA Grapalat" w:hAnsi="GHEA Grapalat"/>
          <w:b/>
        </w:rPr>
      </w:pPr>
    </w:p>
    <w:p w14:paraId="7E430679" w14:textId="77777777" w:rsidR="00F016A2" w:rsidRDefault="00F016A2" w:rsidP="00F016A2">
      <w:pPr>
        <w:rPr>
          <w:rFonts w:ascii="GHEA Grapalat" w:hAnsi="GHEA Grapalat"/>
          <w:b/>
        </w:rPr>
      </w:pPr>
      <w:r>
        <w:rPr>
          <w:rFonts w:ascii="GHEA Grapalat" w:hAnsi="GHEA Grapalat"/>
          <w:b/>
        </w:rPr>
        <w:br w:type="page"/>
      </w:r>
    </w:p>
    <w:p w14:paraId="6C5C45F7"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2AF5183B"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7AF60E2"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E248296"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19B28F15"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227E341"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F463184"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2E68D5D"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0306ED">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1C9FEBB"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D3E0C85"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30733A30"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F8BFE2E"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w:t>
      </w:r>
      <w:r w:rsidRPr="000306ED">
        <w:rPr>
          <w:rFonts w:ascii="GHEA Grapalat" w:hAnsi="GHEA Grapalat"/>
        </w:rPr>
        <w:lastRenderedPageBreak/>
        <w:t>о размере и виде участия в уставном капитале производятся с учетом правил, установленных абзацем "а" подпункта 5 пункта 4 настоящего Порядка.</w:t>
      </w:r>
    </w:p>
    <w:p w14:paraId="48A31423"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33484BFF"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9841D6"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722A488"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70EBD8F"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B8B1415"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w:t>
      </w:r>
      <w:proofErr w:type="gramStart"/>
      <w:r w:rsidRPr="000306ED">
        <w:rPr>
          <w:rFonts w:ascii="GHEA Grapalat" w:hAnsi="GHEA Grapalat"/>
        </w:rPr>
        <w:t>на каком основании (основаниях)</w:t>
      </w:r>
      <w:proofErr w:type="gramEnd"/>
      <w:r w:rsidRPr="000306ED">
        <w:rPr>
          <w:rFonts w:ascii="GHEA Grapalat" w:hAnsi="GHEA Grapalat"/>
        </w:rPr>
        <w:t xml:space="preserve">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718E2A4A"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w:t>
      </w:r>
      <w:r w:rsidRPr="000306ED">
        <w:rPr>
          <w:rFonts w:ascii="GHEA Grapalat" w:hAnsi="GHEA Grapalat"/>
        </w:rPr>
        <w:lastRenderedPageBreak/>
        <w:t xml:space="preserve">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5F94FB7"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787422F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1A6EC8A2"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производятся с учетом правил, установленных пунктом 4.5 </w:t>
      </w:r>
      <w:r w:rsidRPr="000306ED">
        <w:rPr>
          <w:rFonts w:ascii="GHEA Grapalat" w:hAnsi="GHEA Grapalat"/>
        </w:rPr>
        <w:lastRenderedPageBreak/>
        <w:t>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2713B36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39D6A4B4"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7A7953E5"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B94757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96B716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9EA837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4C145AA"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lastRenderedPageBreak/>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59A6CC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04B652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774941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E61E0B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BF5B1D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листингуются акции юридического лица, а также ссылается на имеющиеся на бирже документы.</w:t>
      </w:r>
    </w:p>
    <w:p w14:paraId="4BB3EF7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0F5FC1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07D52573"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lastRenderedPageBreak/>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170A6281"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0471AB69"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17C985A2" w14:textId="497DFC5F" w:rsidR="00B2572B" w:rsidRPr="0033707A" w:rsidRDefault="00B2572B" w:rsidP="0033707A">
      <w:pPr>
        <w:pStyle w:val="31"/>
        <w:widowControl w:val="0"/>
        <w:spacing w:after="160" w:line="240" w:lineRule="auto"/>
        <w:jc w:val="right"/>
        <w:rPr>
          <w:rFonts w:ascii="GHEA Grapalat" w:hAnsi="GHEA Grapalat"/>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16614">
        <w:rPr>
          <w:rFonts w:ascii="GHEA Grapalat" w:hAnsi="GHEA Grapalat"/>
          <w:b/>
          <w:sz w:val="24"/>
          <w:szCs w:val="24"/>
          <w:lang w:val="en-US"/>
        </w:rPr>
        <w:t>KMQD</w:t>
      </w:r>
      <w:r w:rsidR="00A16614" w:rsidRPr="00A16614">
        <w:rPr>
          <w:rFonts w:ascii="GHEA Grapalat" w:hAnsi="GHEA Grapalat"/>
          <w:b/>
          <w:sz w:val="24"/>
          <w:szCs w:val="24"/>
        </w:rPr>
        <w:t>-</w:t>
      </w:r>
      <w:proofErr w:type="spellStart"/>
      <w:r w:rsidR="00A16614">
        <w:rPr>
          <w:rFonts w:ascii="GHEA Grapalat" w:hAnsi="GHEA Grapalat"/>
          <w:b/>
          <w:sz w:val="24"/>
          <w:szCs w:val="24"/>
          <w:lang w:val="en-US"/>
        </w:rPr>
        <w:t>GHAPDzB</w:t>
      </w:r>
      <w:proofErr w:type="spellEnd"/>
      <w:r w:rsidR="00A16614" w:rsidRPr="00A16614">
        <w:rPr>
          <w:rFonts w:ascii="GHEA Grapalat" w:hAnsi="GHEA Grapalat"/>
          <w:b/>
          <w:sz w:val="24"/>
          <w:szCs w:val="24"/>
        </w:rPr>
        <w:t>-26/01</w:t>
      </w:r>
    </w:p>
    <w:p w14:paraId="29184AF4"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240047D6" w14:textId="77777777" w:rsidR="00B2572B" w:rsidRPr="009044F1" w:rsidRDefault="00B2572B" w:rsidP="00B46D58">
      <w:pPr>
        <w:widowControl w:val="0"/>
        <w:spacing w:after="120"/>
        <w:ind w:firstLine="567"/>
        <w:jc w:val="center"/>
        <w:rPr>
          <w:rFonts w:ascii="GHEA Grapalat" w:hAnsi="GHEA Grapalat"/>
        </w:rPr>
      </w:pPr>
    </w:p>
    <w:p w14:paraId="39D0A460" w14:textId="7777777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Pr="005744FC">
        <w:rPr>
          <w:rFonts w:ascii="GHEA Grapalat" w:hAnsi="GHEA Grapalat"/>
          <w:spacing w:val="-6"/>
        </w:rPr>
        <w:t>---</w:t>
      </w:r>
      <w:proofErr w:type="spellStart"/>
      <w:r w:rsidRPr="005744FC">
        <w:rPr>
          <w:rFonts w:ascii="GHEA Grapalat" w:hAnsi="GHEA Grapalat"/>
          <w:spacing w:val="-6"/>
        </w:rPr>
        <w:t>BMAPDzB</w:t>
      </w:r>
      <w:proofErr w:type="spellEnd"/>
      <w:r w:rsidRPr="005744FC">
        <w:rPr>
          <w:rFonts w:ascii="GHEA Grapalat" w:hAnsi="GHEA Grapalat"/>
          <w:spacing w:val="-6"/>
        </w:rPr>
        <w:t>---/---</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143EC33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6D4656E"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D44133D"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7A2E2AE"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669A70A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EDEE6AE"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844874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6805FE50"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48FA2F4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40F3DBE8"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6482075"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14:paraId="781205C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674F5B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00262F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659A374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DE05384"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1F0C62C"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7CEF49F1"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2F49917"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CA1C89D"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7FEF6EC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846B212"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7B2A473C"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1FFBBBD0"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760ED8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C8470FC" w14:textId="77777777" w:rsidR="0009191C" w:rsidRPr="005744FC" w:rsidRDefault="0009191C" w:rsidP="00B46D58">
            <w:pPr>
              <w:widowControl w:val="0"/>
              <w:jc w:val="center"/>
              <w:rPr>
                <w:rFonts w:ascii="GHEA Grapalat" w:hAnsi="GHEA Grapalat"/>
                <w:sz w:val="20"/>
                <w:szCs w:val="20"/>
              </w:rPr>
            </w:pPr>
          </w:p>
        </w:tc>
      </w:tr>
      <w:tr w:rsidR="0009191C" w:rsidRPr="005744FC" w14:paraId="6EAEE639"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1F7AA70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F66C1C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64251AB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E7F422F"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31B0580" w14:textId="77777777" w:rsidR="0009191C" w:rsidRPr="005744FC" w:rsidRDefault="0009191C" w:rsidP="00B46D58">
            <w:pPr>
              <w:widowControl w:val="0"/>
              <w:rPr>
                <w:rFonts w:ascii="GHEA Grapalat" w:hAnsi="GHEA Grapalat"/>
                <w:sz w:val="20"/>
                <w:szCs w:val="20"/>
              </w:rPr>
            </w:pPr>
          </w:p>
        </w:tc>
      </w:tr>
      <w:tr w:rsidR="0009191C" w:rsidRPr="005744FC" w14:paraId="4AAB067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6C31A1C"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45CD7252"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75A79EEF"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A892D4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B9B2A1A" w14:textId="77777777" w:rsidR="0009191C" w:rsidRPr="005744FC" w:rsidRDefault="0009191C" w:rsidP="00B46D58">
            <w:pPr>
              <w:widowControl w:val="0"/>
              <w:jc w:val="center"/>
              <w:rPr>
                <w:rFonts w:ascii="GHEA Grapalat" w:hAnsi="GHEA Grapalat"/>
                <w:sz w:val="20"/>
                <w:szCs w:val="20"/>
              </w:rPr>
            </w:pPr>
          </w:p>
        </w:tc>
      </w:tr>
      <w:tr w:rsidR="0009191C" w:rsidRPr="005744FC" w14:paraId="6B164308"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E23764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17CFEA5"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4341E80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26EC6C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ECBCA21" w14:textId="77777777" w:rsidR="0009191C" w:rsidRPr="005744FC" w:rsidRDefault="0009191C" w:rsidP="00B46D58">
            <w:pPr>
              <w:widowControl w:val="0"/>
              <w:jc w:val="center"/>
              <w:rPr>
                <w:rFonts w:ascii="GHEA Grapalat" w:hAnsi="GHEA Grapalat"/>
                <w:sz w:val="20"/>
                <w:szCs w:val="20"/>
              </w:rPr>
            </w:pPr>
          </w:p>
        </w:tc>
      </w:tr>
      <w:tr w:rsidR="0009191C" w:rsidRPr="005744FC" w14:paraId="0CBE6AB7"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0166B3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71CDB3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79121DC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70D247F"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E3E07CF" w14:textId="77777777" w:rsidR="0009191C" w:rsidRPr="005744FC" w:rsidRDefault="0009191C" w:rsidP="00B46D58">
            <w:pPr>
              <w:widowControl w:val="0"/>
              <w:jc w:val="center"/>
              <w:rPr>
                <w:rFonts w:ascii="GHEA Grapalat" w:hAnsi="GHEA Grapalat"/>
                <w:sz w:val="20"/>
                <w:szCs w:val="20"/>
              </w:rPr>
            </w:pPr>
          </w:p>
        </w:tc>
      </w:tr>
    </w:tbl>
    <w:p w14:paraId="0010B225"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B8EE9B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54A9EF9F" w14:textId="77777777" w:rsidR="00DC619D" w:rsidRPr="00D3436F" w:rsidRDefault="00DC619D" w:rsidP="00B46D58">
      <w:pPr>
        <w:widowControl w:val="0"/>
        <w:spacing w:after="160"/>
        <w:jc w:val="both"/>
        <w:rPr>
          <w:rFonts w:ascii="GHEA Grapalat" w:hAnsi="GHEA Grapalat"/>
          <w:lang w:val="es-ES"/>
        </w:rPr>
      </w:pPr>
    </w:p>
    <w:p w14:paraId="165A86D3"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29F2FAE3" w14:textId="77777777" w:rsidR="00B217BB" w:rsidRDefault="00B217BB" w:rsidP="00B46D58">
      <w:pPr>
        <w:rPr>
          <w:rFonts w:ascii="GHEA Grapalat" w:hAnsi="GHEA Grapalat"/>
          <w:b/>
        </w:rPr>
      </w:pPr>
      <w:r>
        <w:rPr>
          <w:rFonts w:ascii="GHEA Grapalat" w:hAnsi="GHEA Grapalat"/>
          <w:b/>
        </w:rPr>
        <w:br w:type="page"/>
      </w:r>
    </w:p>
    <w:p w14:paraId="698F8CB6" w14:textId="77777777" w:rsidR="00CF2692" w:rsidRPr="00B138F3" w:rsidRDefault="00CF2692" w:rsidP="00B46D58">
      <w:pPr>
        <w:widowControl w:val="0"/>
        <w:spacing w:after="160"/>
        <w:ind w:left="567" w:right="565"/>
        <w:jc w:val="center"/>
        <w:rPr>
          <w:rFonts w:ascii="GHEA Grapalat" w:hAnsi="GHEA Grapalat"/>
          <w:b/>
        </w:rPr>
      </w:pPr>
    </w:p>
    <w:p w14:paraId="43160F70" w14:textId="77777777" w:rsidR="00CF2692" w:rsidRPr="00B138F3" w:rsidRDefault="00CF2692" w:rsidP="00B46D58">
      <w:pPr>
        <w:widowControl w:val="0"/>
        <w:spacing w:after="160"/>
        <w:ind w:left="567" w:right="565"/>
        <w:jc w:val="center"/>
        <w:rPr>
          <w:rFonts w:ascii="GHEA Grapalat" w:hAnsi="GHEA Grapalat"/>
          <w:b/>
        </w:rPr>
      </w:pPr>
    </w:p>
    <w:p w14:paraId="405B160D" w14:textId="77777777" w:rsidR="003E31E5" w:rsidRPr="00B138F3" w:rsidRDefault="003E31E5" w:rsidP="003E31E5">
      <w:pPr>
        <w:widowControl w:val="0"/>
        <w:spacing w:after="160"/>
        <w:ind w:left="567" w:right="565"/>
        <w:jc w:val="center"/>
        <w:rPr>
          <w:rFonts w:ascii="GHEA Grapalat" w:hAnsi="GHEA Grapalat"/>
          <w:b/>
        </w:rPr>
      </w:pPr>
    </w:p>
    <w:p w14:paraId="0169CCD0" w14:textId="77777777" w:rsidR="003E31E5" w:rsidRDefault="003E31E5">
      <w:pPr>
        <w:rPr>
          <w:rFonts w:ascii="GHEA Grapalat" w:hAnsi="GHEA Grapalat"/>
          <w:i/>
          <w:sz w:val="22"/>
          <w:szCs w:val="22"/>
        </w:rPr>
      </w:pPr>
    </w:p>
    <w:p w14:paraId="52E3041B" w14:textId="77777777" w:rsidR="00BF3696" w:rsidRDefault="00BF3696">
      <w:pPr>
        <w:rPr>
          <w:rFonts w:ascii="GHEA Grapalat" w:hAnsi="GHEA Grapalat"/>
          <w:i/>
          <w:sz w:val="22"/>
          <w:szCs w:val="22"/>
        </w:rPr>
      </w:pPr>
      <w:r>
        <w:rPr>
          <w:rFonts w:ascii="GHEA Grapalat" w:hAnsi="GHEA Grapalat"/>
          <w:i/>
          <w:sz w:val="22"/>
          <w:szCs w:val="22"/>
        </w:rPr>
        <w:br w:type="page"/>
      </w:r>
    </w:p>
    <w:p w14:paraId="6A2150A8"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1B2021F6" w14:textId="31E4A29F" w:rsidR="003D2FE2" w:rsidRPr="0033707A" w:rsidRDefault="003D2FE2" w:rsidP="0033707A">
      <w:pPr>
        <w:widowControl w:val="0"/>
        <w:spacing w:after="160"/>
        <w:jc w:val="right"/>
        <w:rPr>
          <w:rFonts w:ascii="GHEA Grapalat" w:hAnsi="GHEA Grapalat"/>
          <w:b/>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A16614">
        <w:rPr>
          <w:rFonts w:ascii="GHEA Grapalat" w:hAnsi="GHEA Grapalat"/>
          <w:b/>
          <w:lang w:val="en-US"/>
        </w:rPr>
        <w:t>KMQD</w:t>
      </w:r>
      <w:r w:rsidR="00A16614" w:rsidRPr="00A16614">
        <w:rPr>
          <w:rFonts w:ascii="GHEA Grapalat" w:hAnsi="GHEA Grapalat"/>
          <w:b/>
        </w:rPr>
        <w:t>-</w:t>
      </w:r>
      <w:proofErr w:type="spellStart"/>
      <w:r w:rsidR="00A16614">
        <w:rPr>
          <w:rFonts w:ascii="GHEA Grapalat" w:hAnsi="GHEA Grapalat"/>
          <w:b/>
          <w:lang w:val="en-US"/>
        </w:rPr>
        <w:t>GHAPDzB</w:t>
      </w:r>
      <w:proofErr w:type="spellEnd"/>
      <w:r w:rsidR="00A16614" w:rsidRPr="00A16614">
        <w:rPr>
          <w:rFonts w:ascii="GHEA Grapalat" w:hAnsi="GHEA Grapalat"/>
          <w:b/>
        </w:rPr>
        <w:t>-26/01</w:t>
      </w:r>
    </w:p>
    <w:p w14:paraId="3AC3A78B"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7EFF5CC7"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108D939C" w14:textId="77777777" w:rsidTr="00B932B8">
        <w:tc>
          <w:tcPr>
            <w:tcW w:w="4786" w:type="dxa"/>
          </w:tcPr>
          <w:p w14:paraId="259743F8"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3717365E"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7"/>
              <w:t>**</w:t>
            </w:r>
          </w:p>
        </w:tc>
      </w:tr>
    </w:tbl>
    <w:p w14:paraId="22648AE2" w14:textId="77777777" w:rsidR="003D2FE2" w:rsidRPr="00B138F3" w:rsidRDefault="003D2FE2" w:rsidP="003D2FE2">
      <w:pPr>
        <w:widowControl w:val="0"/>
        <w:spacing w:after="160"/>
        <w:rPr>
          <w:rFonts w:ascii="GHEA Grapalat" w:hAnsi="GHEA Grapalat" w:cs="GHEA Grapalat"/>
          <w:b/>
          <w:sz w:val="22"/>
          <w:szCs w:val="22"/>
        </w:rPr>
      </w:pPr>
    </w:p>
    <w:p w14:paraId="0630D752"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AC128C0"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F451DEB"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1999CE37"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C88C19D"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5786F43"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5851454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40DB1912"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305D9970"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11D4259F"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12B406A0"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1F6EF501"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EB9E8C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3D23E3B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4E40A5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B6DBF8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C58F3D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1B900EA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sz w:val="22"/>
          <w:szCs w:val="22"/>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14:paraId="008EB3F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D9B1DB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42D0C40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5DFD73B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F4C591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F03AB7E"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1AD6C137"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3BBF168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CD0E23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6482F3ED"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ED4C1C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1B0B12"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F847D3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8C4925A"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582F6BB3"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E43862C"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F7F1F25"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ADAD47C"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3816979A" w14:textId="77777777" w:rsidR="003D2FE2" w:rsidRPr="00B138F3" w:rsidRDefault="003D2FE2" w:rsidP="003D2FE2">
      <w:pPr>
        <w:widowControl w:val="0"/>
        <w:spacing w:after="160"/>
        <w:jc w:val="right"/>
        <w:rPr>
          <w:rFonts w:ascii="GHEA Grapalat" w:hAnsi="GHEA Grapalat"/>
          <w:sz w:val="22"/>
          <w:szCs w:val="22"/>
        </w:rPr>
      </w:pPr>
    </w:p>
    <w:p w14:paraId="55C2C0D7"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2B6CE667"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0BCFBF49" w14:textId="77777777" w:rsidR="003D2FE2" w:rsidRPr="00B138F3" w:rsidRDefault="003D2FE2" w:rsidP="003D2FE2">
      <w:pPr>
        <w:widowControl w:val="0"/>
        <w:spacing w:after="160"/>
        <w:jc w:val="both"/>
        <w:rPr>
          <w:rFonts w:ascii="GHEA Grapalat" w:hAnsi="GHEA Grapalat"/>
          <w:sz w:val="22"/>
          <w:szCs w:val="22"/>
        </w:rPr>
      </w:pPr>
    </w:p>
    <w:p w14:paraId="3BE9FA09" w14:textId="77777777" w:rsidR="003D2FE2" w:rsidRPr="00B138F3" w:rsidRDefault="003D2FE2" w:rsidP="003D2FE2">
      <w:pPr>
        <w:widowControl w:val="0"/>
        <w:spacing w:after="160"/>
        <w:jc w:val="both"/>
        <w:rPr>
          <w:rFonts w:ascii="GHEA Grapalat" w:hAnsi="GHEA Grapalat"/>
          <w:sz w:val="22"/>
          <w:szCs w:val="22"/>
        </w:rPr>
      </w:pPr>
    </w:p>
    <w:p w14:paraId="1A29ECAF" w14:textId="77777777" w:rsidR="003D2FE2" w:rsidRPr="00B138F3" w:rsidRDefault="003D2FE2" w:rsidP="003D2FE2">
      <w:pPr>
        <w:rPr>
          <w:sz w:val="22"/>
          <w:szCs w:val="22"/>
        </w:rPr>
      </w:pPr>
    </w:p>
    <w:p w14:paraId="5569BF01" w14:textId="77777777" w:rsidR="001005B0" w:rsidRPr="00B138F3" w:rsidRDefault="001005B0" w:rsidP="003D2FE2">
      <w:pPr>
        <w:widowControl w:val="0"/>
        <w:spacing w:after="160"/>
        <w:ind w:left="567" w:right="565"/>
        <w:jc w:val="both"/>
        <w:rPr>
          <w:rFonts w:ascii="GHEA Grapalat" w:hAnsi="GHEA Grapalat"/>
          <w:sz w:val="22"/>
          <w:szCs w:val="22"/>
        </w:rPr>
      </w:pPr>
    </w:p>
    <w:p w14:paraId="54D16380" w14:textId="77777777" w:rsidR="001005B0" w:rsidRPr="00B138F3" w:rsidRDefault="001005B0" w:rsidP="00B46D58">
      <w:pPr>
        <w:widowControl w:val="0"/>
        <w:spacing w:after="160"/>
        <w:ind w:left="567" w:right="565"/>
        <w:jc w:val="center"/>
        <w:rPr>
          <w:rFonts w:ascii="GHEA Grapalat" w:hAnsi="GHEA Grapalat"/>
          <w:b/>
          <w:sz w:val="22"/>
          <w:szCs w:val="22"/>
        </w:rPr>
      </w:pPr>
    </w:p>
    <w:p w14:paraId="7FE3130B" w14:textId="77777777" w:rsidR="001005B0" w:rsidRPr="00B138F3" w:rsidRDefault="001005B0" w:rsidP="00B46D58">
      <w:pPr>
        <w:widowControl w:val="0"/>
        <w:spacing w:after="160"/>
        <w:ind w:left="567" w:right="565"/>
        <w:jc w:val="center"/>
        <w:rPr>
          <w:rFonts w:ascii="GHEA Grapalat" w:hAnsi="GHEA Grapalat"/>
          <w:b/>
          <w:sz w:val="22"/>
          <w:szCs w:val="22"/>
        </w:rPr>
      </w:pPr>
    </w:p>
    <w:p w14:paraId="455E7C44" w14:textId="77777777" w:rsidR="001005B0" w:rsidRPr="00B138F3" w:rsidRDefault="001005B0" w:rsidP="00B46D58">
      <w:pPr>
        <w:widowControl w:val="0"/>
        <w:spacing w:after="160"/>
        <w:ind w:left="567" w:right="565"/>
        <w:jc w:val="center"/>
        <w:rPr>
          <w:rFonts w:ascii="GHEA Grapalat" w:hAnsi="GHEA Grapalat"/>
          <w:b/>
          <w:sz w:val="22"/>
          <w:szCs w:val="22"/>
        </w:rPr>
      </w:pPr>
    </w:p>
    <w:p w14:paraId="54D20C80" w14:textId="77777777" w:rsidR="001005B0" w:rsidRPr="00B138F3" w:rsidRDefault="001005B0" w:rsidP="00B46D58">
      <w:pPr>
        <w:widowControl w:val="0"/>
        <w:spacing w:after="160"/>
        <w:ind w:left="567" w:right="565"/>
        <w:jc w:val="center"/>
        <w:rPr>
          <w:rFonts w:ascii="GHEA Grapalat" w:hAnsi="GHEA Grapalat"/>
          <w:b/>
          <w:sz w:val="22"/>
          <w:szCs w:val="22"/>
        </w:rPr>
      </w:pPr>
    </w:p>
    <w:p w14:paraId="19367580" w14:textId="77777777" w:rsidR="001005B0" w:rsidRPr="00B138F3" w:rsidRDefault="001005B0" w:rsidP="00B46D58">
      <w:pPr>
        <w:widowControl w:val="0"/>
        <w:spacing w:after="160"/>
        <w:ind w:left="567" w:right="565"/>
        <w:jc w:val="center"/>
        <w:rPr>
          <w:rFonts w:ascii="GHEA Grapalat" w:hAnsi="GHEA Grapalat"/>
          <w:b/>
          <w:sz w:val="22"/>
          <w:szCs w:val="22"/>
        </w:rPr>
      </w:pPr>
    </w:p>
    <w:p w14:paraId="594671A9" w14:textId="77777777" w:rsidR="001005B0" w:rsidRPr="00B138F3" w:rsidRDefault="001005B0" w:rsidP="00B46D58">
      <w:pPr>
        <w:widowControl w:val="0"/>
        <w:spacing w:after="160"/>
        <w:ind w:left="567" w:right="565"/>
        <w:jc w:val="center"/>
        <w:rPr>
          <w:rFonts w:ascii="GHEA Grapalat" w:hAnsi="GHEA Grapalat"/>
          <w:b/>
        </w:rPr>
      </w:pPr>
    </w:p>
    <w:p w14:paraId="7E834924" w14:textId="77777777" w:rsidR="001005B0" w:rsidRPr="00B138F3" w:rsidRDefault="001005B0" w:rsidP="00B46D58">
      <w:pPr>
        <w:widowControl w:val="0"/>
        <w:spacing w:after="160"/>
        <w:ind w:left="567" w:right="565"/>
        <w:jc w:val="center"/>
        <w:rPr>
          <w:rFonts w:ascii="GHEA Grapalat" w:hAnsi="GHEA Grapalat"/>
          <w:b/>
        </w:rPr>
      </w:pPr>
    </w:p>
    <w:p w14:paraId="0D99E7BC" w14:textId="77777777" w:rsidR="001005B0" w:rsidRPr="00B138F3" w:rsidRDefault="001005B0" w:rsidP="00B46D58">
      <w:pPr>
        <w:widowControl w:val="0"/>
        <w:spacing w:after="160"/>
        <w:ind w:left="567" w:right="565"/>
        <w:jc w:val="center"/>
        <w:rPr>
          <w:rFonts w:ascii="GHEA Grapalat" w:hAnsi="GHEA Grapalat"/>
          <w:b/>
        </w:rPr>
      </w:pPr>
    </w:p>
    <w:p w14:paraId="645BE24C" w14:textId="77777777" w:rsidR="001005B0" w:rsidRPr="00B138F3" w:rsidRDefault="001005B0" w:rsidP="00B46D58">
      <w:pPr>
        <w:widowControl w:val="0"/>
        <w:spacing w:after="160"/>
        <w:ind w:left="567" w:right="565"/>
        <w:jc w:val="center"/>
        <w:rPr>
          <w:rFonts w:ascii="GHEA Grapalat" w:hAnsi="GHEA Grapalat"/>
          <w:b/>
        </w:rPr>
      </w:pPr>
    </w:p>
    <w:p w14:paraId="340576FF" w14:textId="77777777" w:rsidR="001005B0" w:rsidRPr="00B138F3" w:rsidRDefault="001005B0" w:rsidP="00B46D58">
      <w:pPr>
        <w:widowControl w:val="0"/>
        <w:spacing w:after="160"/>
        <w:ind w:left="567" w:right="565"/>
        <w:jc w:val="center"/>
        <w:rPr>
          <w:rFonts w:ascii="GHEA Grapalat" w:hAnsi="GHEA Grapalat"/>
          <w:b/>
        </w:rPr>
      </w:pPr>
    </w:p>
    <w:p w14:paraId="50B2D201" w14:textId="77777777" w:rsidR="001005B0" w:rsidRPr="00B138F3" w:rsidRDefault="001005B0" w:rsidP="00B46D58">
      <w:pPr>
        <w:widowControl w:val="0"/>
        <w:spacing w:after="160"/>
        <w:ind w:left="567" w:right="565"/>
        <w:jc w:val="center"/>
        <w:rPr>
          <w:rFonts w:ascii="GHEA Grapalat" w:hAnsi="GHEA Grapalat"/>
          <w:b/>
        </w:rPr>
      </w:pPr>
    </w:p>
    <w:p w14:paraId="772F4122" w14:textId="77777777" w:rsidR="001005B0" w:rsidRPr="00B138F3" w:rsidRDefault="001005B0" w:rsidP="00B46D58">
      <w:pPr>
        <w:widowControl w:val="0"/>
        <w:spacing w:after="160"/>
        <w:ind w:left="567" w:right="565"/>
        <w:jc w:val="center"/>
        <w:rPr>
          <w:rFonts w:ascii="GHEA Grapalat" w:hAnsi="GHEA Grapalat"/>
          <w:b/>
        </w:rPr>
      </w:pPr>
    </w:p>
    <w:p w14:paraId="6AE2AE35" w14:textId="77777777" w:rsidR="001005B0" w:rsidRPr="00B138F3" w:rsidRDefault="001005B0" w:rsidP="00B46D58">
      <w:pPr>
        <w:widowControl w:val="0"/>
        <w:spacing w:after="160"/>
        <w:ind w:left="567" w:right="565"/>
        <w:jc w:val="center"/>
        <w:rPr>
          <w:rFonts w:ascii="GHEA Grapalat" w:hAnsi="GHEA Grapalat"/>
          <w:b/>
        </w:rPr>
      </w:pPr>
    </w:p>
    <w:p w14:paraId="15422702" w14:textId="77777777" w:rsidR="001005B0" w:rsidRPr="00B138F3" w:rsidRDefault="001005B0" w:rsidP="00B46D58">
      <w:pPr>
        <w:widowControl w:val="0"/>
        <w:spacing w:after="160"/>
        <w:ind w:left="567" w:right="565"/>
        <w:jc w:val="center"/>
        <w:rPr>
          <w:rFonts w:ascii="GHEA Grapalat" w:hAnsi="GHEA Grapalat"/>
          <w:b/>
        </w:rPr>
      </w:pPr>
    </w:p>
    <w:p w14:paraId="25DF4607" w14:textId="77777777" w:rsidR="001005B0" w:rsidRPr="00B138F3" w:rsidRDefault="001005B0" w:rsidP="00B46D58">
      <w:pPr>
        <w:widowControl w:val="0"/>
        <w:spacing w:after="160"/>
        <w:ind w:left="567" w:right="565"/>
        <w:jc w:val="center"/>
        <w:rPr>
          <w:rFonts w:ascii="GHEA Grapalat" w:hAnsi="GHEA Grapalat"/>
          <w:b/>
        </w:rPr>
      </w:pPr>
    </w:p>
    <w:p w14:paraId="018E4D45" w14:textId="77777777" w:rsidR="001005B0" w:rsidRPr="00B138F3" w:rsidRDefault="001005B0" w:rsidP="00B46D58">
      <w:pPr>
        <w:widowControl w:val="0"/>
        <w:spacing w:after="160"/>
        <w:ind w:left="567" w:right="565"/>
        <w:jc w:val="center"/>
        <w:rPr>
          <w:rFonts w:ascii="GHEA Grapalat" w:hAnsi="GHEA Grapalat"/>
          <w:b/>
        </w:rPr>
      </w:pPr>
    </w:p>
    <w:p w14:paraId="4B36F18F"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B55B9B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DDDC36"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AD680F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C280DE"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533D4D19"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1E660A"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75E4865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C38C2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3092358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0381A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13CBF6CA"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1CE6B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655F0D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7640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1BB8F19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4F85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4F86EE3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8CD4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2CDF13E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6D5EE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3896F1C5"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C013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719ADCF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5F02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2E5BC3D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1CA11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5423AC7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517E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ED1477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9D765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A9E135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AF56B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6064181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585290"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4C59654A"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AFCB93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038A57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8FB5A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01A4227"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31230C"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02D585E"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A688DE4"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8180E63" w14:textId="77777777" w:rsidR="00C3421C" w:rsidRPr="00B138F3" w:rsidRDefault="00C3421C" w:rsidP="00DE2AE3">
            <w:pPr>
              <w:widowControl w:val="0"/>
              <w:spacing w:after="160"/>
              <w:rPr>
                <w:rFonts w:ascii="GHEA Grapalat" w:hAnsi="GHEA Grapalat" w:cs="Sylfaen"/>
              </w:rPr>
            </w:pPr>
          </w:p>
          <w:p w14:paraId="7DECDAC5"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0291C14A" w14:textId="77777777" w:rsidR="00C3421C" w:rsidRPr="00B138F3" w:rsidRDefault="00C3421C" w:rsidP="00DE2AE3">
            <w:pPr>
              <w:widowControl w:val="0"/>
              <w:spacing w:after="160"/>
              <w:rPr>
                <w:rFonts w:ascii="GHEA Grapalat" w:hAnsi="GHEA Grapalat" w:cs="Sylfaen"/>
              </w:rPr>
            </w:pPr>
          </w:p>
          <w:p w14:paraId="2CB0E1F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18D98F69" w14:textId="77777777" w:rsidR="00C3421C" w:rsidRPr="00B138F3" w:rsidRDefault="00C3421C" w:rsidP="00DE2AE3">
            <w:pPr>
              <w:widowControl w:val="0"/>
              <w:spacing w:after="160"/>
              <w:rPr>
                <w:rFonts w:ascii="GHEA Grapalat" w:hAnsi="GHEA Grapalat" w:cs="Sylfaen"/>
              </w:rPr>
            </w:pPr>
          </w:p>
          <w:p w14:paraId="6D5F6EFB"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1318A19"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48B9EBF"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B55F208" w14:textId="77777777" w:rsidR="00C3421C" w:rsidRPr="00B138F3" w:rsidRDefault="00C3421C" w:rsidP="00DE2AE3">
            <w:pPr>
              <w:widowControl w:val="0"/>
              <w:spacing w:after="160"/>
              <w:rPr>
                <w:rFonts w:ascii="GHEA Grapalat" w:hAnsi="GHEA Grapalat" w:cs="Sylfaen"/>
              </w:rPr>
            </w:pPr>
          </w:p>
          <w:p w14:paraId="0B3310C0"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116422F" w14:textId="77777777" w:rsidR="00C3421C" w:rsidRPr="00B138F3" w:rsidRDefault="00C3421C" w:rsidP="00DE2AE3">
            <w:pPr>
              <w:widowControl w:val="0"/>
              <w:spacing w:after="160"/>
              <w:jc w:val="right"/>
              <w:rPr>
                <w:rFonts w:ascii="GHEA Grapalat" w:hAnsi="GHEA Grapalat" w:cs="Tahoma"/>
              </w:rPr>
            </w:pPr>
          </w:p>
          <w:p w14:paraId="0DF5D3E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2ACEFBB1" w14:textId="77777777" w:rsidR="00C3421C" w:rsidRPr="00B138F3" w:rsidRDefault="00C3421C" w:rsidP="00DE2AE3">
            <w:pPr>
              <w:widowControl w:val="0"/>
              <w:spacing w:after="160"/>
              <w:rPr>
                <w:rFonts w:ascii="GHEA Grapalat" w:hAnsi="GHEA Grapalat" w:cs="Sylfaen"/>
              </w:rPr>
            </w:pPr>
          </w:p>
          <w:p w14:paraId="619A86AC"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AC5F061"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6A3C67E"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402C065" w14:textId="77777777" w:rsidR="00C3421C" w:rsidRPr="00B138F3" w:rsidRDefault="00C3421C" w:rsidP="00DE2AE3">
            <w:pPr>
              <w:widowControl w:val="0"/>
              <w:spacing w:after="160"/>
              <w:rPr>
                <w:rFonts w:ascii="GHEA Grapalat" w:hAnsi="GHEA Grapalat"/>
              </w:rPr>
            </w:pPr>
          </w:p>
          <w:p w14:paraId="689BA4C7"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360D4813"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692DC51" w14:textId="77777777" w:rsidR="00C3421C" w:rsidRPr="00B138F3" w:rsidRDefault="00C3421C" w:rsidP="00DE2AE3">
            <w:pPr>
              <w:widowControl w:val="0"/>
              <w:spacing w:after="160"/>
              <w:rPr>
                <w:rFonts w:ascii="GHEA Grapalat" w:hAnsi="GHEA Grapalat" w:cs="Tahoma"/>
              </w:rPr>
            </w:pPr>
          </w:p>
          <w:p w14:paraId="3B1AD9FB"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02941C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9CC8592" w14:textId="77777777" w:rsidR="00C3421C" w:rsidRPr="00B138F3" w:rsidRDefault="00C3421C" w:rsidP="00DE2AE3">
            <w:pPr>
              <w:widowControl w:val="0"/>
              <w:spacing w:after="160"/>
              <w:rPr>
                <w:rFonts w:ascii="GHEA Grapalat" w:hAnsi="GHEA Grapalat" w:cs="Tahoma"/>
              </w:rPr>
            </w:pPr>
          </w:p>
          <w:p w14:paraId="562D0090"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177B7BF1"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74E880A" w14:textId="77777777" w:rsidR="00C3421C" w:rsidRPr="00B138F3" w:rsidRDefault="00C3421C" w:rsidP="00DE2AE3">
            <w:pPr>
              <w:widowControl w:val="0"/>
              <w:spacing w:after="160"/>
              <w:rPr>
                <w:rFonts w:ascii="GHEA Grapalat" w:hAnsi="GHEA Grapalat" w:cs="Arial"/>
              </w:rPr>
            </w:pPr>
          </w:p>
        </w:tc>
      </w:tr>
      <w:tr w:rsidR="00B138F3" w:rsidRPr="00B138F3" w14:paraId="1453D12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6A37FBF"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968994E" w14:textId="77777777" w:rsidR="00C3421C" w:rsidRPr="00B138F3" w:rsidRDefault="00C3421C" w:rsidP="00DE2AE3">
            <w:pPr>
              <w:widowControl w:val="0"/>
              <w:spacing w:after="160"/>
              <w:rPr>
                <w:rFonts w:ascii="GHEA Grapalat" w:hAnsi="GHEA Grapalat" w:cs="Sylfaen"/>
              </w:rPr>
            </w:pPr>
          </w:p>
          <w:p w14:paraId="7CCE13C8"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8D9E6AE"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A7360FA" w14:textId="77777777" w:rsidR="00C3421C" w:rsidRPr="00B138F3" w:rsidRDefault="00C3421C" w:rsidP="00DE2AE3">
            <w:pPr>
              <w:widowControl w:val="0"/>
              <w:spacing w:after="160"/>
              <w:rPr>
                <w:rFonts w:ascii="GHEA Grapalat" w:hAnsi="GHEA Grapalat"/>
              </w:rPr>
            </w:pPr>
          </w:p>
          <w:p w14:paraId="275C206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E8AC44A" w14:textId="77777777" w:rsidR="00C3421C" w:rsidRPr="00B138F3" w:rsidRDefault="00C3421C" w:rsidP="00C3421C">
      <w:pPr>
        <w:widowControl w:val="0"/>
        <w:spacing w:after="160"/>
        <w:jc w:val="center"/>
        <w:rPr>
          <w:rFonts w:ascii="GHEA Grapalat" w:hAnsi="GHEA Grapalat" w:cs="Sylfaen"/>
        </w:rPr>
      </w:pPr>
    </w:p>
    <w:p w14:paraId="5C993AE6"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D7578AB"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1EA346A3"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AE0D98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D9A1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00CCDE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643D7E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3BDBF1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1587B7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A867C1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4529C9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04D8BA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9F3F7E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F7A88D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047A62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6E59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6A1C25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6AA702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39C95F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932788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2B3B2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BE9D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6B30E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E3852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C3B6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2A02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02E1F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C66FF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1C12800"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A284B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DFED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7AA02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CF476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8D4D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BE40531"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5A7F7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D952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2BB97E"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377FB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5BA14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62F1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D3B3F0"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BAAEE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9B0E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2927E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8F979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A1995A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2CD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263C0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CB14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DF512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63995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6C952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F23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83E901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32A9B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8BDD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C7E5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3C6A58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78227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15B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1A7A6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7B749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9778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6FC21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1A73A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BCF2D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345B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EA0C9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6057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113A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FEDF9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77AC4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494D97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0C54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21F0F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C94FF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10D0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F1EB3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7DDF6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EE5FF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BBDF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27465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64B9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3BC3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CB6EA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4FC2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6155B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839D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C3B79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0BB81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73D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AE06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A400B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AF6E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55120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6A123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ED356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AA42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AB570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112CE0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2BB7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E34C8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A0411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2ECDF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9F4A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10A3E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E550F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7E8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812A7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EBDC4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25D4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5BED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8C450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28037C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33BB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BB70B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83551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82DC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755FDC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8F487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6DA49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C0E5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B3ECB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321A3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7DE70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5144C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4F27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4DE0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9A348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8274E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0C3B56"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B4D062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AB5AE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55D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597F9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2480E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58B1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9F6B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8FC1B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6789612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FAB030"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A45E1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5EE90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31CC03"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D6C76A4"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5104C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D5817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15467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6050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5EA43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738F3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E0A8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BA808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859DA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A120B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2A144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2278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B6A76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E3FA0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03B9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E20E5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A4BFF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60922B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BA9F54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C3B6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23174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E4C78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C141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EE89D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CE7AB86"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AC2C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E46C2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5E954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3266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28982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05EC1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26EE1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688A8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3A397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D77A9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4993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8AFFC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68ED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732F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3E04B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EC328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бенефициара </w:t>
            </w:r>
          </w:p>
          <w:p w14:paraId="5FECE0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B138F3" w:rsidRPr="00B138F3" w14:paraId="7FA45A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110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810C4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63C2C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808E0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D4E9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DFE4B8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4F385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B4A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0B4516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0A4016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D6F1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0C4C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DE0D261"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45FF2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672D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A474A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C07B3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0816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2173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7535E92"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42468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DAEB8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C8AC7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30BC6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D7C3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17BA0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ECB9BCA"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B00B50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C23C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D9B7F5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1710A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AF2D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38386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7C6A6FA"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7B2E52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2F046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7C891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493E9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6DCA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0D68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1761C74" w14:textId="77777777" w:rsidR="00C3421C" w:rsidRPr="00B138F3" w:rsidRDefault="00C3421C" w:rsidP="00DE2AE3">
            <w:pPr>
              <w:widowControl w:val="0"/>
              <w:spacing w:after="120"/>
              <w:jc w:val="center"/>
              <w:rPr>
                <w:rFonts w:ascii="GHEA Grapalat" w:hAnsi="GHEA Grapalat"/>
                <w:sz w:val="18"/>
                <w:szCs w:val="18"/>
              </w:rPr>
            </w:pPr>
          </w:p>
        </w:tc>
      </w:tr>
    </w:tbl>
    <w:p w14:paraId="3B301E32" w14:textId="77777777" w:rsidR="001005B0" w:rsidRPr="00B138F3" w:rsidRDefault="001005B0" w:rsidP="00B46D58">
      <w:pPr>
        <w:widowControl w:val="0"/>
        <w:spacing w:after="160"/>
        <w:ind w:left="567" w:right="565"/>
        <w:jc w:val="center"/>
        <w:rPr>
          <w:rFonts w:ascii="GHEA Grapalat" w:hAnsi="GHEA Grapalat"/>
          <w:b/>
        </w:rPr>
      </w:pPr>
    </w:p>
    <w:p w14:paraId="400344BF" w14:textId="77777777" w:rsidR="001005B0" w:rsidRPr="00B138F3" w:rsidRDefault="001005B0" w:rsidP="00B46D58">
      <w:pPr>
        <w:widowControl w:val="0"/>
        <w:spacing w:after="160"/>
        <w:ind w:left="567" w:right="565"/>
        <w:jc w:val="center"/>
        <w:rPr>
          <w:rFonts w:ascii="GHEA Grapalat" w:hAnsi="GHEA Grapalat"/>
          <w:b/>
        </w:rPr>
      </w:pPr>
    </w:p>
    <w:p w14:paraId="58713265" w14:textId="77777777" w:rsidR="001005B0" w:rsidRPr="00B138F3" w:rsidRDefault="001005B0" w:rsidP="00B46D58">
      <w:pPr>
        <w:widowControl w:val="0"/>
        <w:spacing w:after="160"/>
        <w:ind w:left="567" w:right="565"/>
        <w:jc w:val="center"/>
        <w:rPr>
          <w:rFonts w:ascii="GHEA Grapalat" w:hAnsi="GHEA Grapalat"/>
          <w:b/>
        </w:rPr>
      </w:pPr>
    </w:p>
    <w:p w14:paraId="09A732D3" w14:textId="77777777" w:rsidR="001005B0" w:rsidRPr="00B138F3" w:rsidRDefault="001005B0" w:rsidP="00B46D58">
      <w:pPr>
        <w:widowControl w:val="0"/>
        <w:spacing w:after="160"/>
        <w:ind w:left="567" w:right="565"/>
        <w:jc w:val="center"/>
        <w:rPr>
          <w:rFonts w:ascii="GHEA Grapalat" w:hAnsi="GHEA Grapalat"/>
          <w:b/>
        </w:rPr>
      </w:pPr>
    </w:p>
    <w:p w14:paraId="6E556BDE" w14:textId="77777777" w:rsidR="001005B0" w:rsidRPr="00B138F3" w:rsidRDefault="001005B0" w:rsidP="00B46D58">
      <w:pPr>
        <w:widowControl w:val="0"/>
        <w:spacing w:after="160"/>
        <w:ind w:left="567" w:right="565"/>
        <w:jc w:val="center"/>
        <w:rPr>
          <w:rFonts w:ascii="GHEA Grapalat" w:hAnsi="GHEA Grapalat"/>
          <w:b/>
        </w:rPr>
      </w:pPr>
    </w:p>
    <w:p w14:paraId="5E180BB9" w14:textId="77777777" w:rsidR="001005B0" w:rsidRPr="00B138F3" w:rsidRDefault="001005B0" w:rsidP="00B46D58">
      <w:pPr>
        <w:widowControl w:val="0"/>
        <w:spacing w:after="160"/>
        <w:ind w:left="567" w:right="565"/>
        <w:jc w:val="center"/>
        <w:rPr>
          <w:rFonts w:ascii="GHEA Grapalat" w:hAnsi="GHEA Grapalat"/>
          <w:b/>
        </w:rPr>
      </w:pPr>
    </w:p>
    <w:p w14:paraId="5B869D95" w14:textId="77777777" w:rsidR="001005B0" w:rsidRPr="00B138F3" w:rsidRDefault="001005B0" w:rsidP="00B46D58">
      <w:pPr>
        <w:widowControl w:val="0"/>
        <w:spacing w:after="160"/>
        <w:ind w:left="567" w:right="565"/>
        <w:jc w:val="center"/>
        <w:rPr>
          <w:rFonts w:ascii="GHEA Grapalat" w:hAnsi="GHEA Grapalat"/>
          <w:b/>
        </w:rPr>
      </w:pPr>
    </w:p>
    <w:p w14:paraId="5658541D" w14:textId="77777777" w:rsidR="001005B0" w:rsidRPr="00B138F3" w:rsidRDefault="001005B0" w:rsidP="00B46D58">
      <w:pPr>
        <w:widowControl w:val="0"/>
        <w:spacing w:after="160"/>
        <w:ind w:left="567" w:right="565"/>
        <w:jc w:val="center"/>
        <w:rPr>
          <w:rFonts w:ascii="GHEA Grapalat" w:hAnsi="GHEA Grapalat"/>
          <w:b/>
        </w:rPr>
      </w:pPr>
    </w:p>
    <w:p w14:paraId="159FC776" w14:textId="77777777" w:rsidR="001005B0" w:rsidRPr="00B138F3" w:rsidRDefault="001005B0" w:rsidP="00B46D58">
      <w:pPr>
        <w:widowControl w:val="0"/>
        <w:spacing w:after="160"/>
        <w:ind w:left="567" w:right="565"/>
        <w:jc w:val="center"/>
        <w:rPr>
          <w:rFonts w:ascii="GHEA Grapalat" w:hAnsi="GHEA Grapalat"/>
          <w:b/>
        </w:rPr>
      </w:pPr>
    </w:p>
    <w:p w14:paraId="2DB3B510" w14:textId="77777777" w:rsidR="001005B0" w:rsidRPr="00B138F3" w:rsidRDefault="001005B0" w:rsidP="00B46D58">
      <w:pPr>
        <w:widowControl w:val="0"/>
        <w:spacing w:after="160"/>
        <w:ind w:left="567" w:right="565"/>
        <w:jc w:val="center"/>
        <w:rPr>
          <w:rFonts w:ascii="GHEA Grapalat" w:hAnsi="GHEA Grapalat"/>
          <w:b/>
        </w:rPr>
      </w:pPr>
    </w:p>
    <w:p w14:paraId="6235ED51" w14:textId="77777777" w:rsidR="001005B0" w:rsidRPr="00B138F3" w:rsidRDefault="001005B0" w:rsidP="00B46D58">
      <w:pPr>
        <w:widowControl w:val="0"/>
        <w:spacing w:after="160"/>
        <w:ind w:left="567" w:right="565"/>
        <w:jc w:val="center"/>
        <w:rPr>
          <w:rFonts w:ascii="GHEA Grapalat" w:hAnsi="GHEA Grapalat"/>
          <w:b/>
        </w:rPr>
      </w:pPr>
    </w:p>
    <w:p w14:paraId="49DE39B5" w14:textId="77777777" w:rsidR="001005B0" w:rsidRPr="00B138F3" w:rsidRDefault="001005B0" w:rsidP="00B46D58">
      <w:pPr>
        <w:widowControl w:val="0"/>
        <w:spacing w:after="160"/>
        <w:ind w:left="567" w:right="565"/>
        <w:jc w:val="center"/>
        <w:rPr>
          <w:rFonts w:ascii="GHEA Grapalat" w:hAnsi="GHEA Grapalat"/>
          <w:b/>
        </w:rPr>
      </w:pPr>
    </w:p>
    <w:p w14:paraId="6D58A334" w14:textId="77777777" w:rsidR="001005B0" w:rsidRPr="00B138F3" w:rsidRDefault="001005B0" w:rsidP="00B46D58">
      <w:pPr>
        <w:widowControl w:val="0"/>
        <w:spacing w:after="160"/>
        <w:ind w:left="567" w:right="565"/>
        <w:jc w:val="center"/>
        <w:rPr>
          <w:rFonts w:ascii="GHEA Grapalat" w:hAnsi="GHEA Grapalat"/>
          <w:b/>
        </w:rPr>
      </w:pPr>
    </w:p>
    <w:p w14:paraId="7C79E28B" w14:textId="77777777" w:rsidR="001005B0" w:rsidRPr="00B138F3" w:rsidRDefault="001005B0" w:rsidP="00B46D58">
      <w:pPr>
        <w:widowControl w:val="0"/>
        <w:spacing w:after="160"/>
        <w:ind w:left="567" w:right="565"/>
        <w:jc w:val="center"/>
        <w:rPr>
          <w:rFonts w:ascii="GHEA Grapalat" w:hAnsi="GHEA Grapalat"/>
          <w:b/>
        </w:rPr>
      </w:pPr>
    </w:p>
    <w:p w14:paraId="6AF4FAFC" w14:textId="77777777" w:rsidR="001005B0" w:rsidRPr="00B138F3" w:rsidRDefault="001005B0" w:rsidP="00B46D58">
      <w:pPr>
        <w:widowControl w:val="0"/>
        <w:spacing w:after="160"/>
        <w:ind w:left="567" w:right="565"/>
        <w:jc w:val="center"/>
        <w:rPr>
          <w:rFonts w:ascii="GHEA Grapalat" w:hAnsi="GHEA Grapalat"/>
          <w:b/>
        </w:rPr>
      </w:pPr>
    </w:p>
    <w:p w14:paraId="534D8590" w14:textId="77777777" w:rsidR="001005B0" w:rsidRPr="00B138F3" w:rsidRDefault="001005B0" w:rsidP="00B46D58">
      <w:pPr>
        <w:widowControl w:val="0"/>
        <w:spacing w:after="160"/>
        <w:ind w:left="567" w:right="565"/>
        <w:jc w:val="center"/>
        <w:rPr>
          <w:rFonts w:ascii="GHEA Grapalat" w:hAnsi="GHEA Grapalat"/>
          <w:b/>
        </w:rPr>
      </w:pPr>
    </w:p>
    <w:p w14:paraId="6009D46E" w14:textId="77777777" w:rsidR="001005B0" w:rsidRPr="00B138F3" w:rsidRDefault="001005B0" w:rsidP="00B46D58">
      <w:pPr>
        <w:widowControl w:val="0"/>
        <w:spacing w:after="160"/>
        <w:ind w:left="567" w:right="565"/>
        <w:jc w:val="center"/>
        <w:rPr>
          <w:rFonts w:ascii="GHEA Grapalat" w:hAnsi="GHEA Grapalat"/>
          <w:b/>
        </w:rPr>
      </w:pPr>
    </w:p>
    <w:p w14:paraId="7427681C"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6D1E672" w14:textId="77777777"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proofErr w:type="spellStart"/>
      <w:r w:rsidRPr="00B138F3">
        <w:rPr>
          <w:rFonts w:ascii="GHEA Grapalat" w:hAnsi="GHEA Grapalat"/>
          <w:b/>
          <w:sz w:val="24"/>
          <w:szCs w:val="24"/>
        </w:rPr>
        <w:t>BMAPDzB</w:t>
      </w:r>
      <w:proofErr w:type="spellEnd"/>
      <w:r w:rsidRPr="00B138F3">
        <w:rPr>
          <w:rFonts w:ascii="GHEA Grapalat" w:hAnsi="GHEA Grapalat"/>
          <w:b/>
          <w:sz w:val="24"/>
          <w:szCs w:val="24"/>
        </w:rPr>
        <w:t>---/---"</w:t>
      </w:r>
      <w:r w:rsidRPr="00B138F3">
        <w:rPr>
          <w:rStyle w:val="af6"/>
          <w:rFonts w:ascii="GHEA Grapalat" w:hAnsi="GHEA Grapalat"/>
          <w:b/>
          <w:sz w:val="24"/>
          <w:szCs w:val="24"/>
        </w:rPr>
        <w:footnoteReference w:customMarkFollows="1" w:id="18"/>
        <w:t>*</w:t>
      </w:r>
    </w:p>
    <w:p w14:paraId="5D826905" w14:textId="77777777" w:rsidR="001005B0" w:rsidRPr="00B138F3" w:rsidRDefault="001005B0" w:rsidP="00B46D58">
      <w:pPr>
        <w:widowControl w:val="0"/>
        <w:spacing w:after="160"/>
        <w:ind w:left="567" w:right="565"/>
        <w:jc w:val="center"/>
        <w:rPr>
          <w:rFonts w:ascii="GHEA Grapalat" w:hAnsi="GHEA Grapalat"/>
          <w:b/>
        </w:rPr>
      </w:pPr>
    </w:p>
    <w:p w14:paraId="6F03DB33" w14:textId="77777777"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01FD336F"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69AADF32" w14:textId="77777777" w:rsidR="001005B0" w:rsidRPr="00B138F3" w:rsidRDefault="001005B0" w:rsidP="00B46D58">
      <w:pPr>
        <w:widowControl w:val="0"/>
        <w:spacing w:after="160"/>
        <w:ind w:left="567" w:right="565"/>
        <w:jc w:val="center"/>
        <w:rPr>
          <w:rFonts w:ascii="GHEA Grapalat" w:hAnsi="GHEA Grapalat"/>
          <w:b/>
        </w:rPr>
      </w:pPr>
    </w:p>
    <w:p w14:paraId="5B417202"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proofErr w:type="gramEnd"/>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roofErr w:type="gramStart"/>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roofErr w:type="gramEnd"/>
    </w:p>
    <w:p w14:paraId="78BF9655"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14:paraId="68F73263"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14:paraId="6E54F560"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14:paraId="4C5655EA" w14:textId="77777777"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14:paraId="272ADD88" w14:textId="77777777"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328176F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14:paraId="2BBE6D73"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4379AEB1"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14:paraId="2E2F94F1"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14:paraId="7271B6D1" w14:textId="77777777"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lastRenderedPageBreak/>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0F7F64E4" w14:textId="77777777"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254E4723"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70BC80E" w14:textId="77777777"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2A069FB9"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5B2A3F7E"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ED2A2F4"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71C2773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C63FCCD"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w:t>
      </w:r>
      <w:proofErr w:type="gramStart"/>
      <w:r w:rsidRPr="00665A01">
        <w:rPr>
          <w:rFonts w:ascii="GHEA Grapalat" w:eastAsiaTheme="minorHAnsi" w:hAnsi="GHEA Grapalat" w:cstheme="minorBidi"/>
        </w:rPr>
        <w:t>заключаемого  между</w:t>
      </w:r>
      <w:proofErr w:type="gramEnd"/>
      <w:r w:rsidRPr="00665A01">
        <w:rPr>
          <w:rFonts w:ascii="GHEA Grapalat" w:eastAsiaTheme="minorHAnsi" w:hAnsi="GHEA Grapalat" w:cstheme="minorBidi"/>
        </w:rPr>
        <w:t xml:space="preserve">  бенефициаром и принципалом    </w:t>
      </w:r>
    </w:p>
    <w:p w14:paraId="32E62881"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 xml:space="preserve">номер заключаемого </w:t>
      </w:r>
      <w:proofErr w:type="spellStart"/>
      <w:r w:rsidRPr="00665A01">
        <w:rPr>
          <w:rFonts w:ascii="GHEA Grapalat" w:eastAsiaTheme="minorHAnsi" w:hAnsi="GHEA Grapalat" w:cstheme="minorBidi"/>
          <w:sz w:val="18"/>
          <w:szCs w:val="18"/>
        </w:rPr>
        <w:t>договара</w:t>
      </w:r>
      <w:proofErr w:type="spellEnd"/>
    </w:p>
    <w:p w14:paraId="42ACA325"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p>
    <w:p w14:paraId="73FBAAD0" w14:textId="77777777" w:rsidR="00A944D6" w:rsidRPr="00665A01" w:rsidRDefault="00A944D6" w:rsidP="00A944D6">
      <w:pPr>
        <w:pStyle w:val="af4"/>
        <w:shd w:val="clear" w:color="auto" w:fill="FFFFFF"/>
        <w:contextualSpacing/>
        <w:jc w:val="both"/>
        <w:rPr>
          <w:rFonts w:ascii="GHEA Grapalat" w:eastAsiaTheme="minorHAnsi" w:hAnsi="GHEA Grapalat" w:cstheme="minorBidi"/>
          <w:lang w:val="hy-AM"/>
        </w:rPr>
      </w:pPr>
      <w:proofErr w:type="gramStart"/>
      <w:r w:rsidRPr="00665A01">
        <w:rPr>
          <w:rFonts w:ascii="GHEA Grapalat" w:eastAsiaTheme="minorHAnsi" w:hAnsi="GHEA Grapalat" w:cstheme="minorBidi"/>
        </w:rPr>
        <w:t>и  действует</w:t>
      </w:r>
      <w:proofErr w:type="gramEnd"/>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proofErr w:type="gramStart"/>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до</w:t>
      </w:r>
      <w:proofErr w:type="gramEnd"/>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proofErr w:type="gramStart"/>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рабочего</w:t>
      </w:r>
      <w:proofErr w:type="gramEnd"/>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18D4EEBE" w14:textId="77777777" w:rsidR="00A944D6" w:rsidRPr="00665A01" w:rsidRDefault="00A944D6" w:rsidP="00A944D6">
      <w:pPr>
        <w:pStyle w:val="af4"/>
        <w:shd w:val="clear" w:color="auto" w:fill="FFFFFF"/>
        <w:contextualSpacing/>
        <w:jc w:val="both"/>
        <w:rPr>
          <w:rFonts w:ascii="GHEA Grapalat" w:eastAsiaTheme="minorHAnsi" w:hAnsi="GHEA Grapalat" w:cstheme="minorBidi"/>
          <w:sz w:val="18"/>
          <w:szCs w:val="18"/>
          <w:lang w:val="hy-AM"/>
        </w:rPr>
      </w:pPr>
    </w:p>
    <w:p w14:paraId="3BD7A832" w14:textId="77777777" w:rsidR="00A944D6" w:rsidRPr="00665A01" w:rsidRDefault="00A944D6" w:rsidP="00A944D6">
      <w:pPr>
        <w:pStyle w:val="af4"/>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proofErr w:type="gramStart"/>
      <w:r w:rsidRPr="00665A01">
        <w:rPr>
          <w:rFonts w:ascii="GHEA Grapalat" w:hAnsi="GHEA Grapalat"/>
          <w:sz w:val="16"/>
          <w:szCs w:val="16"/>
        </w:rPr>
        <w:t>крайний  срок</w:t>
      </w:r>
      <w:proofErr w:type="gramEnd"/>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5B5C5057" w14:textId="77777777" w:rsidR="00A944D6" w:rsidRPr="00665A01"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7F831310" w14:textId="77777777"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627F378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4581693E" w14:textId="77777777"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0AF4266" w14:textId="77777777"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E92F27C" w14:textId="77777777"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566D581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3BD82F8F"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6FA5614E"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692DDCE"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B53F40A"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EC5F30F"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2B0A4E9B"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5766713"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A5D2AC7"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33EFD32"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14:paraId="72842607"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2B3C397"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10. К настоящей гарантии применяются соответствующие положения Гражданского кодекса Республики Армения</w:t>
      </w:r>
    </w:p>
    <w:p w14:paraId="55636B2B"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133F5D"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772BE76"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14:paraId="28016905"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926A87A"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3B1A2AFC"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75EFD724"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D1D78DE" w14:textId="77777777"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EB288A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62307A3A"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78CDF8EE"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0D3B7F4" w14:textId="77777777"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14:paraId="2544B7ED" w14:textId="77777777"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14:paraId="5850BFFC" w14:textId="77777777" w:rsidR="001005B0" w:rsidRPr="00B138F3" w:rsidRDefault="001005B0" w:rsidP="005B3A59">
      <w:pPr>
        <w:widowControl w:val="0"/>
        <w:spacing w:after="160"/>
        <w:ind w:left="567" w:right="565"/>
        <w:jc w:val="both"/>
        <w:rPr>
          <w:rFonts w:ascii="GHEA Grapalat" w:hAnsi="GHEA Grapalat"/>
        </w:rPr>
      </w:pPr>
    </w:p>
    <w:p w14:paraId="2CE20BED" w14:textId="77777777" w:rsidR="001005B0" w:rsidRPr="00B138F3" w:rsidRDefault="001005B0" w:rsidP="00B46D58">
      <w:pPr>
        <w:widowControl w:val="0"/>
        <w:spacing w:after="160"/>
        <w:ind w:left="567" w:right="565"/>
        <w:jc w:val="center"/>
        <w:rPr>
          <w:rFonts w:ascii="GHEA Grapalat" w:hAnsi="GHEA Grapalat"/>
          <w:b/>
        </w:rPr>
      </w:pPr>
    </w:p>
    <w:p w14:paraId="76F053B8" w14:textId="77777777" w:rsidR="001005B0" w:rsidRPr="00B138F3" w:rsidRDefault="001005B0" w:rsidP="00B46D58">
      <w:pPr>
        <w:widowControl w:val="0"/>
        <w:spacing w:after="160"/>
        <w:ind w:left="567" w:right="565"/>
        <w:jc w:val="center"/>
        <w:rPr>
          <w:rFonts w:ascii="GHEA Grapalat" w:hAnsi="GHEA Grapalat"/>
          <w:b/>
        </w:rPr>
      </w:pPr>
    </w:p>
    <w:p w14:paraId="7CC8A4C3" w14:textId="77777777" w:rsidR="001005B0" w:rsidRPr="00B138F3" w:rsidRDefault="001005B0" w:rsidP="00B46D58">
      <w:pPr>
        <w:widowControl w:val="0"/>
        <w:spacing w:after="160"/>
        <w:ind w:left="567" w:right="565"/>
        <w:jc w:val="center"/>
        <w:rPr>
          <w:rFonts w:ascii="GHEA Grapalat" w:hAnsi="GHEA Grapalat"/>
          <w:b/>
        </w:rPr>
      </w:pPr>
    </w:p>
    <w:p w14:paraId="3865D4D6" w14:textId="77777777" w:rsidR="001005B0" w:rsidRPr="00B138F3" w:rsidRDefault="001005B0" w:rsidP="00B46D58">
      <w:pPr>
        <w:widowControl w:val="0"/>
        <w:spacing w:after="160"/>
        <w:ind w:left="567" w:right="565"/>
        <w:jc w:val="center"/>
        <w:rPr>
          <w:rFonts w:ascii="GHEA Grapalat" w:hAnsi="GHEA Grapalat"/>
          <w:b/>
        </w:rPr>
      </w:pPr>
    </w:p>
    <w:p w14:paraId="35A2E34B" w14:textId="77777777" w:rsidR="00FC10BB" w:rsidRDefault="00FC10BB">
      <w:pPr>
        <w:rPr>
          <w:rFonts w:ascii="GHEA Grapalat" w:hAnsi="GHEA Grapalat"/>
          <w:i/>
        </w:rPr>
      </w:pPr>
      <w:r>
        <w:rPr>
          <w:rFonts w:ascii="GHEA Grapalat" w:hAnsi="GHEA Grapalat"/>
          <w:i/>
        </w:rPr>
        <w:br w:type="page"/>
      </w:r>
    </w:p>
    <w:p w14:paraId="44F68E03"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41B2D3CB"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proofErr w:type="spellStart"/>
      <w:r w:rsidRPr="00B138F3">
        <w:rPr>
          <w:rFonts w:ascii="GHEA Grapalat" w:hAnsi="GHEA Grapalat"/>
          <w:i/>
        </w:rPr>
        <w:t>BMAPDzB</w:t>
      </w:r>
      <w:proofErr w:type="spellEnd"/>
      <w:r w:rsidRPr="00B138F3">
        <w:rPr>
          <w:rFonts w:ascii="GHEA Grapalat" w:hAnsi="GHEA Grapalat"/>
          <w:i/>
        </w:rPr>
        <w:t>---/---"</w:t>
      </w:r>
      <w:r w:rsidRPr="00B138F3">
        <w:rPr>
          <w:rStyle w:val="af6"/>
          <w:rFonts w:ascii="GHEA Grapalat" w:hAnsi="GHEA Grapalat"/>
          <w:i/>
        </w:rPr>
        <w:footnoteReference w:customMarkFollows="1" w:id="19"/>
        <w:t>*</w:t>
      </w:r>
    </w:p>
    <w:p w14:paraId="0473F043" w14:textId="77777777" w:rsidR="00AF4211" w:rsidRPr="00B138F3" w:rsidRDefault="00AF4211" w:rsidP="000A214C">
      <w:pPr>
        <w:widowControl w:val="0"/>
        <w:spacing w:after="160"/>
        <w:jc w:val="center"/>
        <w:rPr>
          <w:rFonts w:ascii="GHEA Grapalat" w:hAnsi="GHEA Grapalat"/>
          <w:b/>
        </w:rPr>
      </w:pPr>
    </w:p>
    <w:p w14:paraId="6ED4E1D3"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77E85149"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3A82A5F1" w14:textId="77777777" w:rsidTr="00DE2AE3">
        <w:tc>
          <w:tcPr>
            <w:tcW w:w="4786" w:type="dxa"/>
          </w:tcPr>
          <w:p w14:paraId="2683649E"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9B7C80F"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0"/>
              <w:t>**</w:t>
            </w:r>
          </w:p>
        </w:tc>
      </w:tr>
    </w:tbl>
    <w:p w14:paraId="4124D4C2" w14:textId="77777777" w:rsidR="000A214C" w:rsidRPr="00B138F3" w:rsidRDefault="000A214C" w:rsidP="000A214C">
      <w:pPr>
        <w:widowControl w:val="0"/>
        <w:spacing w:after="160"/>
        <w:rPr>
          <w:rFonts w:ascii="GHEA Grapalat" w:hAnsi="GHEA Grapalat" w:cs="GHEA Grapalat"/>
          <w:b/>
        </w:rPr>
      </w:pPr>
    </w:p>
    <w:p w14:paraId="3D02F7E2"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5EC7809"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BC5D06E"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7ED9D9A8"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6801019"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9F6518A"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79A31FC1"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02061C70"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3F7DA8C3"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52C023E6"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302DFDFB" w14:textId="77777777" w:rsidR="000A214C" w:rsidRPr="00B138F3" w:rsidRDefault="000A214C" w:rsidP="000A214C">
      <w:pPr>
        <w:rPr>
          <w:rFonts w:ascii="GHEA Grapalat" w:hAnsi="GHEA Grapalat"/>
        </w:rPr>
      </w:pPr>
      <w:r w:rsidRPr="00B138F3">
        <w:rPr>
          <w:rFonts w:ascii="GHEA Grapalat" w:hAnsi="GHEA Grapalat"/>
        </w:rPr>
        <w:br w:type="page"/>
      </w:r>
    </w:p>
    <w:p w14:paraId="6F754E5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24B366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1A71C18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91A9B9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CD07D4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563AD5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6BFDCF8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310321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F5F269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2057BD6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10A0DC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9BE902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7EAE4A90"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lastRenderedPageBreak/>
        <w:t>2. Иные условия</w:t>
      </w:r>
    </w:p>
    <w:p w14:paraId="7F6F814D"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73C0651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36F27EB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FF41337"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191EB91"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606D132"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E945BD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C94C19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1D3A06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EBCCA5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BAB0CF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C1C99A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0403BB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B3ED7D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4EADAC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0D6BF7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497BBED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B547DE5"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636E85F1"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2932EBB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560E5"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320C37D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8979A3"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1ED0DFF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C7BE01"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4E0BDB77"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2DCC8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6E8C3CF6"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F33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78F4148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0B98D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17BDBE6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C53CE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863B4D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3DA15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02D3314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1C757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13FA132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15F237"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1324E9A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02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4C5E1DD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519D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3593B89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AB597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4A80811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1E5A70"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1465728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E5E3E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FE8D2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896A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7331B3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EE8A0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7050B2C5"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EA80EE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75A6A2E"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E71D4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4EC0B05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A8548E"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1B7918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13AC563"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6B34C7E" w14:textId="77777777" w:rsidR="00BE2572" w:rsidRPr="00B138F3" w:rsidRDefault="00BE2572" w:rsidP="00DE2AE3">
            <w:pPr>
              <w:widowControl w:val="0"/>
              <w:spacing w:after="160"/>
              <w:rPr>
                <w:rFonts w:ascii="GHEA Grapalat" w:hAnsi="GHEA Grapalat" w:cs="Sylfaen"/>
              </w:rPr>
            </w:pPr>
          </w:p>
          <w:p w14:paraId="378A5C55"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52050B8F" w14:textId="77777777" w:rsidR="00BE2572" w:rsidRPr="00B138F3" w:rsidRDefault="00BE2572" w:rsidP="00DE2AE3">
            <w:pPr>
              <w:widowControl w:val="0"/>
              <w:spacing w:after="160"/>
              <w:rPr>
                <w:rFonts w:ascii="GHEA Grapalat" w:hAnsi="GHEA Grapalat" w:cs="Sylfaen"/>
              </w:rPr>
            </w:pPr>
          </w:p>
          <w:p w14:paraId="26994F42"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62825670" w14:textId="77777777" w:rsidR="00BE2572" w:rsidRPr="00B138F3" w:rsidRDefault="00BE2572" w:rsidP="00DE2AE3">
            <w:pPr>
              <w:widowControl w:val="0"/>
              <w:spacing w:after="160"/>
              <w:rPr>
                <w:rFonts w:ascii="GHEA Grapalat" w:hAnsi="GHEA Grapalat" w:cs="Sylfaen"/>
              </w:rPr>
            </w:pPr>
          </w:p>
          <w:p w14:paraId="3D3B011F"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1BA6D476"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A31704E"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5AE5E72" w14:textId="77777777" w:rsidR="00BE2572" w:rsidRPr="00B138F3" w:rsidRDefault="00BE2572" w:rsidP="00DE2AE3">
            <w:pPr>
              <w:widowControl w:val="0"/>
              <w:spacing w:after="160"/>
              <w:rPr>
                <w:rFonts w:ascii="GHEA Grapalat" w:hAnsi="GHEA Grapalat" w:cs="Sylfaen"/>
              </w:rPr>
            </w:pPr>
          </w:p>
          <w:p w14:paraId="0D69E36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246A64A" w14:textId="77777777" w:rsidR="00BE2572" w:rsidRPr="00B138F3" w:rsidRDefault="00BE2572" w:rsidP="00DE2AE3">
            <w:pPr>
              <w:widowControl w:val="0"/>
              <w:spacing w:after="160"/>
              <w:jc w:val="right"/>
              <w:rPr>
                <w:rFonts w:ascii="GHEA Grapalat" w:hAnsi="GHEA Grapalat" w:cs="Tahoma"/>
              </w:rPr>
            </w:pPr>
          </w:p>
          <w:p w14:paraId="5B66289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79311707" w14:textId="77777777" w:rsidR="00BE2572" w:rsidRPr="00B138F3" w:rsidRDefault="00BE2572" w:rsidP="00DE2AE3">
            <w:pPr>
              <w:widowControl w:val="0"/>
              <w:spacing w:after="160"/>
              <w:rPr>
                <w:rFonts w:ascii="GHEA Grapalat" w:hAnsi="GHEA Grapalat" w:cs="Sylfaen"/>
              </w:rPr>
            </w:pPr>
          </w:p>
          <w:p w14:paraId="6B4D5B61"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42CF2011"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4A5784B2"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A8A7C87" w14:textId="77777777" w:rsidR="00BE2572" w:rsidRPr="00B138F3" w:rsidRDefault="00BE2572" w:rsidP="00DE2AE3">
            <w:pPr>
              <w:widowControl w:val="0"/>
              <w:spacing w:after="160"/>
              <w:rPr>
                <w:rFonts w:ascii="GHEA Grapalat" w:hAnsi="GHEA Grapalat"/>
              </w:rPr>
            </w:pPr>
          </w:p>
          <w:p w14:paraId="4DD8150B"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75AC2434"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7F5DD98" w14:textId="77777777" w:rsidR="00BE2572" w:rsidRPr="00B138F3" w:rsidRDefault="00BE2572" w:rsidP="00DE2AE3">
            <w:pPr>
              <w:widowControl w:val="0"/>
              <w:spacing w:after="160"/>
              <w:rPr>
                <w:rFonts w:ascii="GHEA Grapalat" w:hAnsi="GHEA Grapalat" w:cs="Tahoma"/>
              </w:rPr>
            </w:pPr>
          </w:p>
          <w:p w14:paraId="5E42F00D"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490008C6"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15D7CE8" w14:textId="77777777" w:rsidR="00BE2572" w:rsidRPr="00B138F3" w:rsidRDefault="00BE2572" w:rsidP="00DE2AE3">
            <w:pPr>
              <w:widowControl w:val="0"/>
              <w:spacing w:after="160"/>
              <w:rPr>
                <w:rFonts w:ascii="GHEA Grapalat" w:hAnsi="GHEA Grapalat" w:cs="Tahoma"/>
              </w:rPr>
            </w:pPr>
          </w:p>
          <w:p w14:paraId="1A8D961E"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4C4BB77"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A589168" w14:textId="77777777" w:rsidR="00BE2572" w:rsidRPr="00B138F3" w:rsidRDefault="00BE2572" w:rsidP="00DE2AE3">
            <w:pPr>
              <w:widowControl w:val="0"/>
              <w:spacing w:after="160"/>
              <w:rPr>
                <w:rFonts w:ascii="GHEA Grapalat" w:hAnsi="GHEA Grapalat" w:cs="Arial"/>
              </w:rPr>
            </w:pPr>
          </w:p>
        </w:tc>
      </w:tr>
      <w:tr w:rsidR="00B138F3" w:rsidRPr="00B138F3" w14:paraId="08B20A1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F0E0B7D"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8DB6FAE" w14:textId="77777777" w:rsidR="00BE2572" w:rsidRPr="00B138F3" w:rsidRDefault="00BE2572" w:rsidP="00DE2AE3">
            <w:pPr>
              <w:widowControl w:val="0"/>
              <w:spacing w:after="160"/>
              <w:rPr>
                <w:rFonts w:ascii="GHEA Grapalat" w:hAnsi="GHEA Grapalat" w:cs="Sylfaen"/>
              </w:rPr>
            </w:pPr>
          </w:p>
          <w:p w14:paraId="15586C09"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C3558A0"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595FDA5" w14:textId="77777777" w:rsidR="00BE2572" w:rsidRPr="00B138F3" w:rsidRDefault="00BE2572" w:rsidP="00DE2AE3">
            <w:pPr>
              <w:widowControl w:val="0"/>
              <w:spacing w:after="160"/>
              <w:rPr>
                <w:rFonts w:ascii="GHEA Grapalat" w:hAnsi="GHEA Grapalat"/>
              </w:rPr>
            </w:pPr>
          </w:p>
          <w:p w14:paraId="06305ED0"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138B9A4" w14:textId="77777777" w:rsidR="00BE2572" w:rsidRPr="00B138F3" w:rsidRDefault="00BE2572" w:rsidP="00BE2572">
      <w:pPr>
        <w:widowControl w:val="0"/>
        <w:spacing w:after="160"/>
        <w:jc w:val="center"/>
        <w:rPr>
          <w:rFonts w:ascii="GHEA Grapalat" w:hAnsi="GHEA Grapalat" w:cs="Sylfaen"/>
        </w:rPr>
      </w:pPr>
    </w:p>
    <w:p w14:paraId="68369A66"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1CE226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2C09CF96"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FA5CB5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6D79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5EDF09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432EF1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10A843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B801E4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D168F6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587C40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476F13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210B42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5DD237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2F9A10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76BD4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447D2C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26E573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E15A06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EB7F9D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63D7BD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A43C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0B881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14279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B08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896D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E101B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C3CB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561FD4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B3DA3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A5B8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9325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4531EA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065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94C3936"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C3BAA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740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140748"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E685F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4876BE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ED46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7BD0CAC"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A9C1A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B7F9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E976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C7DE3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83D01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435A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5051A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FE60F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E2C8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32218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58ED73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79D8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87682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585C9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92B5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4E1E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2E6A6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13EF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E33A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F5506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BD8C0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4CCF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BD4E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7E30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EDFC3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6D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AA4F6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59F4C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36ACA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B895E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000EF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9E9EF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CEA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CACB0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7FA3A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AC54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F2DE0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E06E7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22DF3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E7C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B5C223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8984F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3C0B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902F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E8A14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C86F2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D51C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B2F00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CAE35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3CA3E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B6880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311CA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808FD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2047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1725E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BA6E7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816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1170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C085B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FFAB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A5F57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6A01B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3DD3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EC66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D2B2A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AC892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A8B3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DFA16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E385C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2F50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9306E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20C3E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E659A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A6F6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F4AA9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E4AAF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45FE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2EDD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AF685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1E04D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F214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400D0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E477C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EAB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B74B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972FA9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0FAC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55B6F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FD11F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B411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B0F6A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8E350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0369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CE5431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24BF8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053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D78E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67DF3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87423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8EAA31"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32412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9ECB6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2D0B3E"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0153BA5"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99DCE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609FE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7ACF1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C54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497F3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47443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45BF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C7E1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823F6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6C67C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C0700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ADF9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D4505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BFE99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63B3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F47FE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6DAC9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62705F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CE258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ADCB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D53FF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A7CBC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6855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3B01F1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6A5A72D"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C0B19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0DC42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783D9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6B6A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DE055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24661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26D7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A242C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8C34D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E6541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3E6F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E42F4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9AC1C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E0DAF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F3E2E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F80F6E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бенефициара </w:t>
            </w:r>
          </w:p>
          <w:p w14:paraId="118D223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B138F3" w:rsidRPr="00B138F3" w14:paraId="086AAF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8764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E28F1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BC0C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3491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B809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E4000C7"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97B28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ECFF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20FE5F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6F722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F76C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C019C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4EB7F3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28B52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BC3A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41287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5E16D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300E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9D69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BF6B50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A11F06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EB3E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CD2F6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445D5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A1D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D2BB3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09D3548"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AE153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3FC8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3017B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AEA8B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F2BB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521F2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26EACA0"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26FF51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262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088F5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13FFD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E29B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66D7F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B9264E" w14:textId="77777777" w:rsidR="00BE2572" w:rsidRPr="00B138F3" w:rsidRDefault="00BE2572" w:rsidP="00DE2AE3">
            <w:pPr>
              <w:widowControl w:val="0"/>
              <w:spacing w:after="120"/>
              <w:jc w:val="center"/>
              <w:rPr>
                <w:rFonts w:ascii="GHEA Grapalat" w:hAnsi="GHEA Grapalat"/>
                <w:sz w:val="18"/>
                <w:szCs w:val="18"/>
              </w:rPr>
            </w:pPr>
          </w:p>
        </w:tc>
      </w:tr>
    </w:tbl>
    <w:p w14:paraId="2BF23304" w14:textId="77777777" w:rsidR="00BE2572" w:rsidRPr="00B138F3" w:rsidRDefault="00BE2572" w:rsidP="00BE2572">
      <w:pPr>
        <w:widowControl w:val="0"/>
        <w:spacing w:after="160"/>
        <w:ind w:left="567" w:right="565"/>
        <w:jc w:val="center"/>
        <w:rPr>
          <w:rFonts w:ascii="GHEA Grapalat" w:hAnsi="GHEA Grapalat"/>
          <w:b/>
        </w:rPr>
      </w:pPr>
    </w:p>
    <w:p w14:paraId="059BD881" w14:textId="77777777" w:rsidR="00BE2572" w:rsidRPr="00B138F3" w:rsidRDefault="00BE2572" w:rsidP="00BE2572">
      <w:pPr>
        <w:widowControl w:val="0"/>
        <w:spacing w:after="160"/>
        <w:ind w:left="567" w:right="565"/>
        <w:jc w:val="center"/>
        <w:rPr>
          <w:rFonts w:ascii="GHEA Grapalat" w:hAnsi="GHEA Grapalat"/>
          <w:b/>
        </w:rPr>
      </w:pPr>
    </w:p>
    <w:p w14:paraId="46CD7B3E" w14:textId="77777777" w:rsidR="00BE2572" w:rsidRPr="00B138F3" w:rsidRDefault="00BE2572" w:rsidP="00BE2572">
      <w:pPr>
        <w:widowControl w:val="0"/>
        <w:spacing w:after="160"/>
        <w:ind w:left="567" w:right="565"/>
        <w:jc w:val="center"/>
        <w:rPr>
          <w:rFonts w:ascii="GHEA Grapalat" w:hAnsi="GHEA Grapalat"/>
          <w:b/>
        </w:rPr>
      </w:pPr>
    </w:p>
    <w:p w14:paraId="53FDE412" w14:textId="77777777" w:rsidR="00BE2572" w:rsidRPr="00B138F3" w:rsidRDefault="00BE2572" w:rsidP="00BE2572">
      <w:pPr>
        <w:widowControl w:val="0"/>
        <w:spacing w:after="160"/>
        <w:ind w:left="567" w:right="565"/>
        <w:jc w:val="center"/>
        <w:rPr>
          <w:rFonts w:ascii="GHEA Grapalat" w:hAnsi="GHEA Grapalat"/>
          <w:b/>
        </w:rPr>
      </w:pPr>
    </w:p>
    <w:p w14:paraId="4E236B9E" w14:textId="77777777" w:rsidR="00BE2572" w:rsidRPr="00B138F3" w:rsidRDefault="00BE2572" w:rsidP="00BE2572">
      <w:pPr>
        <w:widowControl w:val="0"/>
        <w:spacing w:after="160"/>
        <w:ind w:left="567" w:right="565"/>
        <w:jc w:val="center"/>
        <w:rPr>
          <w:rFonts w:ascii="GHEA Grapalat" w:hAnsi="GHEA Grapalat"/>
          <w:b/>
        </w:rPr>
      </w:pPr>
    </w:p>
    <w:p w14:paraId="3FE46783" w14:textId="77777777" w:rsidR="00BE2572" w:rsidRPr="00B138F3" w:rsidRDefault="00BE2572" w:rsidP="00BE2572">
      <w:pPr>
        <w:widowControl w:val="0"/>
        <w:spacing w:after="160"/>
        <w:ind w:left="567" w:right="565"/>
        <w:jc w:val="center"/>
        <w:rPr>
          <w:rFonts w:ascii="GHEA Grapalat" w:hAnsi="GHEA Grapalat"/>
          <w:b/>
        </w:rPr>
      </w:pPr>
    </w:p>
    <w:p w14:paraId="3863E1A2" w14:textId="77777777" w:rsidR="00BE2572" w:rsidRPr="00B138F3" w:rsidRDefault="00BE2572" w:rsidP="00BE2572">
      <w:pPr>
        <w:widowControl w:val="0"/>
        <w:spacing w:after="160"/>
        <w:ind w:left="567" w:right="565"/>
        <w:jc w:val="center"/>
        <w:rPr>
          <w:rFonts w:ascii="GHEA Grapalat" w:hAnsi="GHEA Grapalat"/>
          <w:b/>
        </w:rPr>
      </w:pPr>
    </w:p>
    <w:p w14:paraId="6AD3E3E8" w14:textId="77777777" w:rsidR="00BE2572" w:rsidRPr="00B138F3" w:rsidRDefault="00BE2572" w:rsidP="00BE2572">
      <w:pPr>
        <w:widowControl w:val="0"/>
        <w:spacing w:after="160"/>
        <w:ind w:left="567" w:right="565"/>
        <w:jc w:val="center"/>
        <w:rPr>
          <w:rFonts w:ascii="GHEA Grapalat" w:hAnsi="GHEA Grapalat"/>
          <w:b/>
        </w:rPr>
      </w:pPr>
    </w:p>
    <w:p w14:paraId="5DDB363D" w14:textId="77777777" w:rsidR="00BE2572" w:rsidRPr="00B138F3" w:rsidRDefault="00BE2572" w:rsidP="00BE2572">
      <w:pPr>
        <w:widowControl w:val="0"/>
        <w:spacing w:after="160"/>
        <w:ind w:left="567" w:right="565"/>
        <w:jc w:val="center"/>
        <w:rPr>
          <w:rFonts w:ascii="GHEA Grapalat" w:hAnsi="GHEA Grapalat"/>
          <w:b/>
        </w:rPr>
      </w:pPr>
    </w:p>
    <w:p w14:paraId="3DBC9ED9" w14:textId="77777777" w:rsidR="00BE2572" w:rsidRPr="00B138F3" w:rsidRDefault="00BE2572" w:rsidP="00BE2572">
      <w:pPr>
        <w:widowControl w:val="0"/>
        <w:spacing w:after="160"/>
        <w:ind w:left="567" w:right="565"/>
        <w:jc w:val="center"/>
        <w:rPr>
          <w:rFonts w:ascii="GHEA Grapalat" w:hAnsi="GHEA Grapalat"/>
          <w:b/>
        </w:rPr>
      </w:pPr>
    </w:p>
    <w:p w14:paraId="0826B8C3"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508AC0B8"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14:paraId="76102F4D" w14:textId="77777777"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proofErr w:type="spellStart"/>
      <w:r w:rsidRPr="00B138F3">
        <w:rPr>
          <w:rFonts w:ascii="GHEA Grapalat" w:hAnsi="GHEA Grapalat"/>
          <w:b/>
          <w:sz w:val="24"/>
          <w:szCs w:val="24"/>
        </w:rPr>
        <w:t>BMAPDzB</w:t>
      </w:r>
      <w:proofErr w:type="spellEnd"/>
      <w:r w:rsidRPr="00B138F3">
        <w:rPr>
          <w:rFonts w:ascii="GHEA Grapalat" w:hAnsi="GHEA Grapalat"/>
          <w:b/>
          <w:sz w:val="24"/>
          <w:szCs w:val="24"/>
        </w:rPr>
        <w:t>---/---"</w:t>
      </w:r>
      <w:r w:rsidRPr="00B138F3">
        <w:rPr>
          <w:rStyle w:val="af6"/>
          <w:rFonts w:ascii="GHEA Grapalat" w:hAnsi="GHEA Grapalat"/>
          <w:b/>
          <w:sz w:val="24"/>
          <w:szCs w:val="24"/>
        </w:rPr>
        <w:footnoteReference w:customMarkFollows="1" w:id="21"/>
        <w:t>*</w:t>
      </w:r>
    </w:p>
    <w:p w14:paraId="65F3A2B8" w14:textId="77777777" w:rsidR="00A943A0" w:rsidRPr="00B138F3" w:rsidRDefault="00A943A0" w:rsidP="00A943A0">
      <w:pPr>
        <w:widowControl w:val="0"/>
        <w:spacing w:after="160"/>
        <w:ind w:left="567" w:right="565"/>
        <w:jc w:val="center"/>
        <w:rPr>
          <w:rFonts w:ascii="GHEA Grapalat" w:hAnsi="GHEA Grapalat"/>
          <w:b/>
        </w:rPr>
      </w:pPr>
    </w:p>
    <w:p w14:paraId="4EB64F86" w14:textId="77777777"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315A9FC"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31270E60" w14:textId="77777777" w:rsidR="00A943A0" w:rsidRPr="00B138F3" w:rsidRDefault="00A943A0" w:rsidP="00A943A0">
      <w:pPr>
        <w:widowControl w:val="0"/>
        <w:spacing w:after="160"/>
        <w:ind w:left="567" w:right="565"/>
        <w:jc w:val="center"/>
        <w:rPr>
          <w:rFonts w:ascii="GHEA Grapalat" w:hAnsi="GHEA Grapalat"/>
          <w:b/>
        </w:rPr>
      </w:pPr>
    </w:p>
    <w:p w14:paraId="425F4CF2" w14:textId="77777777"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w:t>
      </w:r>
      <w:proofErr w:type="gramStart"/>
      <w:r w:rsidRPr="00731BFC">
        <w:rPr>
          <w:rFonts w:ascii="GHEA Grapalat" w:eastAsiaTheme="minorHAnsi" w:hAnsi="GHEA Grapalat" w:cstheme="minorBidi"/>
        </w:rPr>
        <w:t>Настоящая  гарантия</w:t>
      </w:r>
      <w:proofErr w:type="gramEnd"/>
      <w:r w:rsidRPr="00731BFC">
        <w:rPr>
          <w:rFonts w:ascii="GHEA Grapalat" w:eastAsiaTheme="minorHAnsi" w:hAnsi="GHEA Grapalat" w:cstheme="minorBidi"/>
        </w:rPr>
        <w:t xml:space="preserve">  (далее-гарантия) </w:t>
      </w:r>
      <w:proofErr w:type="gramStart"/>
      <w:r w:rsidRPr="00731BFC">
        <w:rPr>
          <w:rFonts w:ascii="GHEA Grapalat" w:eastAsiaTheme="minorHAnsi" w:hAnsi="GHEA Grapalat" w:cstheme="minorBidi"/>
        </w:rPr>
        <w:t>является  обеспечением</w:t>
      </w:r>
      <w:proofErr w:type="gramEnd"/>
      <w:r w:rsidRPr="00731BFC">
        <w:rPr>
          <w:rFonts w:ascii="GHEA Grapalat" w:eastAsiaTheme="minorHAnsi" w:hAnsi="GHEA Grapalat" w:cstheme="minorBidi"/>
        </w:rPr>
        <w:t xml:space="preserve">  исполнения обязательств (далее-гарантированные обязательства) в рамках предоставления </w:t>
      </w:r>
      <w:proofErr w:type="gramStart"/>
      <w:r w:rsidRPr="00731BFC">
        <w:rPr>
          <w:rFonts w:ascii="GHEA Grapalat" w:eastAsiaTheme="minorHAnsi" w:hAnsi="GHEA Grapalat" w:cstheme="minorBidi"/>
        </w:rPr>
        <w:t>предоплаты,   предусмотренных  договором</w:t>
      </w:r>
      <w:proofErr w:type="gramEnd"/>
      <w:r w:rsidRPr="00731BFC">
        <w:rPr>
          <w:rFonts w:ascii="GHEA Grapalat" w:eastAsiaTheme="minorHAnsi" w:hAnsi="GHEA Grapalat" w:cstheme="minorBidi"/>
        </w:rPr>
        <w:t xml:space="preserve"> </w:t>
      </w:r>
      <w:proofErr w:type="gramStart"/>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proofErr w:type="gramEnd"/>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5D17B21C" w14:textId="77777777"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14:paraId="7118BFF9"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proofErr w:type="gramStart"/>
      <w:r w:rsidRPr="00731BFC">
        <w:rPr>
          <w:rFonts w:ascii="GHEA Grapalat" w:eastAsiaTheme="minorHAnsi" w:hAnsi="GHEA Grapalat" w:cstheme="minorBidi"/>
        </w:rPr>
        <w:t xml:space="preserve">   (</w:t>
      </w:r>
      <w:proofErr w:type="gramEnd"/>
      <w:r w:rsidRPr="00731BFC">
        <w:rPr>
          <w:rFonts w:ascii="GHEA Grapalat" w:eastAsiaTheme="minorHAnsi" w:hAnsi="GHEA Grapalat" w:cstheme="minorBidi"/>
        </w:rPr>
        <w:t>далее-</w:t>
      </w:r>
      <w:proofErr w:type="gramStart"/>
      <w:r w:rsidRPr="00731BFC">
        <w:rPr>
          <w:rFonts w:ascii="GHEA Grapalat" w:eastAsiaTheme="minorHAnsi" w:hAnsi="GHEA Grapalat" w:cstheme="minorBidi"/>
        </w:rPr>
        <w:t xml:space="preserve">бенефициар)   </w:t>
      </w:r>
      <w:proofErr w:type="gramEnd"/>
      <w:r w:rsidRPr="00731BFC">
        <w:rPr>
          <w:rFonts w:ascii="GHEA Grapalat" w:eastAsiaTheme="minorHAnsi" w:hAnsi="GHEA Grapalat" w:cstheme="minorBidi"/>
        </w:rPr>
        <w:t>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14:paraId="5D89B18F"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14:paraId="066DAFC4" w14:textId="77777777"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14:paraId="38FCAC80" w14:textId="77777777"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50726A1D" w14:textId="77777777"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14:paraId="505DBC8A"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3716EA74"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14:paraId="052D2256"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14:paraId="2F8AE794"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14:paraId="7EE2E44A" w14:textId="77777777"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615CEEAE"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53D7688"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61F919C5"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2C5E76A8"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EFAC793"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5C72340"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w:t>
      </w:r>
      <w:proofErr w:type="gramStart"/>
      <w:r w:rsidRPr="00B138F3">
        <w:rPr>
          <w:rFonts w:ascii="GHEA Grapalat" w:eastAsiaTheme="minorHAnsi" w:hAnsi="GHEA Grapalat" w:cstheme="minorBidi"/>
        </w:rPr>
        <w:t>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w:t>
      </w:r>
      <w:proofErr w:type="gramEnd"/>
      <w:r w:rsidRPr="00B138F3">
        <w:rPr>
          <w:rFonts w:ascii="GHEA Grapalat" w:eastAsiaTheme="minorHAnsi" w:hAnsi="GHEA Grapalat" w:cstheme="minorBidi"/>
        </w:rPr>
        <w:t xml:space="preserve"> гарантию.</w:t>
      </w:r>
    </w:p>
    <w:p w14:paraId="33A027B7"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w:t>
      </w:r>
      <w:proofErr w:type="gramStart"/>
      <w:r w:rsidRPr="00910F01">
        <w:rPr>
          <w:rFonts w:ascii="GHEA Grapalat" w:eastAsiaTheme="minorHAnsi" w:hAnsi="GHEA Grapalat" w:cstheme="minorBidi"/>
        </w:rPr>
        <w:t>заключаемого  между</w:t>
      </w:r>
      <w:proofErr w:type="gramEnd"/>
      <w:r w:rsidRPr="00910F01">
        <w:rPr>
          <w:rFonts w:ascii="GHEA Grapalat" w:eastAsiaTheme="minorHAnsi" w:hAnsi="GHEA Grapalat" w:cstheme="minorBidi"/>
        </w:rPr>
        <w:t xml:space="preserve">  бенефициаром и принципалом    </w:t>
      </w:r>
    </w:p>
    <w:p w14:paraId="22206CAD"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 xml:space="preserve">номер заключаемого </w:t>
      </w:r>
      <w:proofErr w:type="spellStart"/>
      <w:r w:rsidRPr="00910F01">
        <w:rPr>
          <w:rFonts w:ascii="GHEA Grapalat" w:eastAsiaTheme="minorHAnsi" w:hAnsi="GHEA Grapalat" w:cstheme="minorBidi"/>
          <w:sz w:val="18"/>
          <w:szCs w:val="18"/>
        </w:rPr>
        <w:t>договара</w:t>
      </w:r>
      <w:proofErr w:type="spellEnd"/>
    </w:p>
    <w:p w14:paraId="50F5F07A"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14:paraId="06176B0A" w14:textId="77777777" w:rsidR="00A943A0" w:rsidRPr="00910F01" w:rsidRDefault="00A943A0" w:rsidP="00A943A0">
      <w:pPr>
        <w:pStyle w:val="af4"/>
        <w:shd w:val="clear" w:color="auto" w:fill="FFFFFF"/>
        <w:contextualSpacing/>
        <w:jc w:val="both"/>
        <w:rPr>
          <w:rFonts w:ascii="GHEA Grapalat" w:eastAsiaTheme="minorHAnsi" w:hAnsi="GHEA Grapalat" w:cstheme="minorBidi"/>
          <w:lang w:val="hy-AM"/>
        </w:rPr>
      </w:pPr>
      <w:proofErr w:type="gramStart"/>
      <w:r w:rsidRPr="00910F01">
        <w:rPr>
          <w:rFonts w:ascii="GHEA Grapalat" w:eastAsiaTheme="minorHAnsi" w:hAnsi="GHEA Grapalat" w:cstheme="minorBidi"/>
        </w:rPr>
        <w:t>и  действует</w:t>
      </w:r>
      <w:proofErr w:type="gramEnd"/>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proofErr w:type="gramStart"/>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до</w:t>
      </w:r>
      <w:proofErr w:type="gramEnd"/>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proofErr w:type="gramStart"/>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рабочего</w:t>
      </w:r>
      <w:proofErr w:type="gramEnd"/>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14:paraId="4B7215A1" w14:textId="77777777"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14:paraId="72B4A7C3" w14:textId="77777777"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proofErr w:type="gramStart"/>
      <w:r w:rsidR="00033F41" w:rsidRPr="00910F01">
        <w:rPr>
          <w:rFonts w:ascii="GHEA Grapalat" w:hAnsi="GHEA Grapalat"/>
          <w:sz w:val="16"/>
          <w:szCs w:val="16"/>
        </w:rPr>
        <w:t>крайний</w:t>
      </w:r>
      <w:r w:rsidRPr="00910F01">
        <w:rPr>
          <w:rFonts w:ascii="GHEA Grapalat" w:hAnsi="GHEA Grapalat"/>
          <w:sz w:val="16"/>
          <w:szCs w:val="16"/>
        </w:rPr>
        <w:t xml:space="preserve">  срок</w:t>
      </w:r>
      <w:proofErr w:type="gramEnd"/>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1794E1B9" w14:textId="77777777"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14:paraId="45A42FAD" w14:textId="77777777"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46C5E5E6"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w:t>
      </w:r>
      <w:proofErr w:type="gramStart"/>
      <w:r w:rsidRPr="00B138F3">
        <w:rPr>
          <w:rFonts w:ascii="GHEA Grapalat" w:eastAsiaTheme="minorHAnsi" w:hAnsi="GHEA Grapalat" w:cstheme="minorBidi"/>
        </w:rPr>
        <w:t>лицу</w:t>
      </w:r>
      <w:proofErr w:type="gramEnd"/>
      <w:r w:rsidRPr="00B138F3">
        <w:rPr>
          <w:rFonts w:ascii="GHEA Grapalat" w:eastAsiaTheme="minorHAnsi" w:hAnsi="GHEA Grapalat" w:cstheme="minorBidi"/>
        </w:rPr>
        <w:t xml:space="preserve"> выдающему гарантию в письменной форме. К требованию прилагаются следующие документы:</w:t>
      </w:r>
    </w:p>
    <w:p w14:paraId="31119188"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0A08D43E" w14:textId="77777777"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0FC30D18" w14:textId="77777777"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8D9F888"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6D2056B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0CAAA39D"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09537350"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617B7D28"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97D511B"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79D5007"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913E08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A988509"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483491BF"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14:paraId="23C82062"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F8F1AD4"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0051EF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F80DAEB"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2D5B3B45"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14:paraId="1FFD8E00"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5D3D57DC"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1560862A" w14:textId="77777777"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14:paraId="3307BAAC"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A9121EA"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3CCEE826"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68ACC0FC"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67472D1" w14:textId="77777777"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C658BA5" w14:textId="77777777" w:rsidR="001005B0" w:rsidRPr="00B138F3" w:rsidRDefault="001005B0" w:rsidP="00B46D58">
      <w:pPr>
        <w:widowControl w:val="0"/>
        <w:spacing w:after="160"/>
        <w:ind w:left="567" w:right="565"/>
        <w:jc w:val="center"/>
        <w:rPr>
          <w:rFonts w:ascii="GHEA Grapalat" w:hAnsi="GHEA Grapalat"/>
          <w:b/>
        </w:rPr>
      </w:pPr>
    </w:p>
    <w:p w14:paraId="5EAB4355" w14:textId="77777777" w:rsidR="001005B0" w:rsidRPr="00B138F3" w:rsidRDefault="001005B0" w:rsidP="00B46D58">
      <w:pPr>
        <w:widowControl w:val="0"/>
        <w:spacing w:after="160"/>
        <w:ind w:left="567" w:right="565"/>
        <w:jc w:val="center"/>
        <w:rPr>
          <w:rFonts w:ascii="GHEA Grapalat" w:hAnsi="GHEA Grapalat"/>
          <w:b/>
        </w:rPr>
      </w:pPr>
    </w:p>
    <w:p w14:paraId="6B430099" w14:textId="77777777" w:rsidR="00A943A0" w:rsidRDefault="00A943A0">
      <w:pPr>
        <w:rPr>
          <w:rFonts w:ascii="GHEA Grapalat" w:hAnsi="GHEA Grapalat"/>
          <w:b/>
        </w:rPr>
      </w:pPr>
      <w:r>
        <w:rPr>
          <w:rFonts w:ascii="GHEA Grapalat" w:hAnsi="GHEA Grapalat"/>
          <w:b/>
        </w:rPr>
        <w:br w:type="page"/>
      </w:r>
    </w:p>
    <w:p w14:paraId="047ADCEE"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787A46F0" w14:textId="77777777"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w:t>
      </w:r>
      <w:proofErr w:type="spellStart"/>
      <w:r w:rsidRPr="00B138F3">
        <w:rPr>
          <w:rFonts w:ascii="GHEA Grapalat" w:hAnsi="GHEA Grapalat"/>
          <w:b/>
          <w:sz w:val="24"/>
          <w:szCs w:val="24"/>
        </w:rPr>
        <w:t>BMAPDzB</w:t>
      </w:r>
      <w:proofErr w:type="spellEnd"/>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2"/>
        <w:t>*</w:t>
      </w:r>
    </w:p>
    <w:p w14:paraId="06005309" w14:textId="77777777" w:rsidR="008D352C" w:rsidRPr="00B138F3" w:rsidRDefault="008D352C" w:rsidP="00B46D58">
      <w:pPr>
        <w:widowControl w:val="0"/>
        <w:spacing w:after="160"/>
        <w:ind w:left="-142" w:firstLine="142"/>
        <w:jc w:val="center"/>
        <w:rPr>
          <w:rFonts w:ascii="GHEA Grapalat" w:hAnsi="GHEA Grapalat"/>
          <w:i/>
        </w:rPr>
      </w:pPr>
    </w:p>
    <w:p w14:paraId="557E3ED5"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673D64EB"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395568A8"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1C9CD458"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4D6B5CC2" w14:textId="77777777" w:rsidTr="00F15CED">
        <w:tc>
          <w:tcPr>
            <w:tcW w:w="4643" w:type="dxa"/>
          </w:tcPr>
          <w:p w14:paraId="478AE93E"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3722CEFC"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2AD255B2"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622E519F"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5FE374D" w14:textId="77777777" w:rsidR="00071D1C" w:rsidRPr="00B138F3" w:rsidRDefault="00071D1C" w:rsidP="00B46D58">
      <w:pPr>
        <w:widowControl w:val="0"/>
        <w:spacing w:after="160"/>
        <w:ind w:firstLine="709"/>
        <w:jc w:val="both"/>
        <w:rPr>
          <w:rFonts w:ascii="GHEA Grapalat" w:hAnsi="GHEA Grapalat"/>
          <w:b/>
        </w:rPr>
      </w:pPr>
    </w:p>
    <w:p w14:paraId="249C4616"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1A398DEA"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2D060E45" w14:textId="77777777" w:rsidR="00071D1C" w:rsidRPr="00B138F3" w:rsidRDefault="00071D1C" w:rsidP="00B46D58">
      <w:pPr>
        <w:widowControl w:val="0"/>
        <w:spacing w:after="160"/>
        <w:ind w:firstLine="709"/>
        <w:jc w:val="both"/>
        <w:rPr>
          <w:rFonts w:ascii="GHEA Grapalat" w:hAnsi="GHEA Grapalat" w:cs="Times Armenian"/>
        </w:rPr>
      </w:pPr>
    </w:p>
    <w:p w14:paraId="5C5E32C0"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24CDC6BE"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054E3C7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2571979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1D13BD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22F1ABF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C5E8B5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 xml:space="preserve">отказываться от исполнения договора и требовать возврата уплаченной за товар </w:t>
      </w:r>
      <w:r w:rsidRPr="00B138F3">
        <w:rPr>
          <w:rFonts w:ascii="GHEA Grapalat" w:hAnsi="GHEA Grapalat"/>
        </w:rPr>
        <w:lastRenderedPageBreak/>
        <w:t>суммы.</w:t>
      </w:r>
    </w:p>
    <w:p w14:paraId="4214E21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3633A4B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7642D81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D68115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1C6E188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46B0293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6F292C7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199ADD9E"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6534C5E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3498D7A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669700D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4A08B8C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4BA6C29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5783786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69AE58E3"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6094DE0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4A1652B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56F00D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случае приема товара, поставленного в предусмотренных договором порядке и </w:t>
      </w:r>
      <w:r w:rsidRPr="00B138F3">
        <w:rPr>
          <w:rFonts w:ascii="GHEA Grapalat" w:hAnsi="GHEA Grapalat"/>
        </w:rPr>
        <w:lastRenderedPageBreak/>
        <w:t>сроках, уплачивать Продавцу суммы, подлежащие уплате последнему, а в случае нарушения срока — также предусмотренную пунктом 6.5 договора пеню.</w:t>
      </w:r>
    </w:p>
    <w:p w14:paraId="1E80A00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7874D62"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2CB08E95"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0C5AA5C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0C9666E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00F5D0A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1528DBA"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07140A7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26E239D8"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4FD1D94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408A43E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135BC21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4231F00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0D135A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4504E31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6789FBB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338AAB6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69DEFF1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2AECD951"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5B59C899"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1E717D0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2D77C5F"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1FCB0CC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4"/>
        <w:t>18</w:t>
      </w:r>
      <w:r w:rsidR="00C45B20" w:rsidRPr="00B138F3">
        <w:rPr>
          <w:rFonts w:ascii="GHEA Grapalat" w:hAnsi="GHEA Grapalat"/>
        </w:rPr>
        <w:t>.</w:t>
      </w:r>
    </w:p>
    <w:p w14:paraId="4BB5CD9D"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189DEE08"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7DC17541"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01BC425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2E49C3A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5EE45C93"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5"/>
        <w:t>19</w:t>
      </w:r>
      <w:r w:rsidRPr="00B138F3">
        <w:rPr>
          <w:rFonts w:ascii="GHEA Grapalat" w:hAnsi="GHEA Grapalat"/>
        </w:rPr>
        <w:t>.</w:t>
      </w:r>
    </w:p>
    <w:p w14:paraId="79C061FE"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647C515F"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104A8C58"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16F6D5DA"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676C36C"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533B4B0"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0BA7B575"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BE90419"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754F0E91" w14:textId="77777777" w:rsidR="00BE5F44" w:rsidRDefault="00BE5F44" w:rsidP="00B46D58">
      <w:pPr>
        <w:widowControl w:val="0"/>
        <w:tabs>
          <w:tab w:val="left" w:pos="1134"/>
        </w:tabs>
        <w:spacing w:after="160"/>
        <w:ind w:firstLine="567"/>
        <w:jc w:val="both"/>
        <w:rPr>
          <w:rFonts w:ascii="GHEA Grapalat" w:hAnsi="GHEA Grapalat"/>
        </w:rPr>
      </w:pPr>
    </w:p>
    <w:p w14:paraId="74EEC88F"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079107C5"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Продавец несет ответственность за качество переданного товара и соблюдение </w:t>
      </w:r>
      <w:r w:rsidRPr="00B138F3">
        <w:rPr>
          <w:rFonts w:ascii="GHEA Grapalat" w:hAnsi="GHEA Grapalat"/>
        </w:rPr>
        <w:lastRenderedPageBreak/>
        <w:t>предусмотренных договором сроков поставки.</w:t>
      </w:r>
    </w:p>
    <w:p w14:paraId="61E3C0BE"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7966315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6"/>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806552"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38BBDEF8"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1A65A45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85D7132"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43CC66BA" w14:textId="77777777" w:rsidR="00D52566" w:rsidRPr="00B138F3" w:rsidRDefault="00D52566" w:rsidP="00B46D58">
      <w:pPr>
        <w:rPr>
          <w:rFonts w:ascii="GHEA Grapalat" w:hAnsi="GHEA Grapalat"/>
          <w:lang w:val="hy-AM"/>
        </w:rPr>
      </w:pPr>
    </w:p>
    <w:p w14:paraId="138DC610"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40F41B25"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FC23148" w14:textId="77777777" w:rsidR="0094684E" w:rsidRPr="00B138F3" w:rsidRDefault="0094684E" w:rsidP="00B46D58">
      <w:pPr>
        <w:widowControl w:val="0"/>
        <w:spacing w:after="160"/>
        <w:jc w:val="center"/>
        <w:rPr>
          <w:rFonts w:ascii="GHEA Grapalat" w:hAnsi="GHEA Grapalat"/>
          <w:lang w:val="hy-AM"/>
        </w:rPr>
      </w:pPr>
    </w:p>
    <w:p w14:paraId="07E9850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24A035EE"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141B8A3"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7"/>
        <w:t>21</w:t>
      </w:r>
      <w:r w:rsidRPr="00B138F3">
        <w:rPr>
          <w:rFonts w:ascii="GHEA Grapalat" w:hAnsi="GHEA Grapalat"/>
        </w:rPr>
        <w:t>.</w:t>
      </w:r>
    </w:p>
    <w:p w14:paraId="41552280"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A1967CE"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BB04BD6"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755A3046"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1FFADDF9"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76226CB3"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1B107A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1F7FC95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045B09F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8"/>
        <w:t>22</w:t>
      </w:r>
      <w:r w:rsidRPr="00B138F3">
        <w:rPr>
          <w:rFonts w:ascii="GHEA Grapalat" w:hAnsi="GHEA Grapalat"/>
        </w:rPr>
        <w:t>.</w:t>
      </w:r>
    </w:p>
    <w:p w14:paraId="339ACF0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9"/>
        <w:t>23</w:t>
      </w:r>
      <w:r w:rsidRPr="00B138F3">
        <w:rPr>
          <w:rFonts w:ascii="GHEA Grapalat" w:hAnsi="GHEA Grapalat"/>
        </w:rPr>
        <w:t>.</w:t>
      </w:r>
    </w:p>
    <w:p w14:paraId="5506230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779ABD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1C12B3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2AA3E953"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6D3AD0CB"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468EC1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экземплярах, </w:t>
      </w:r>
      <w:r w:rsidRPr="00B138F3">
        <w:rPr>
          <w:rFonts w:ascii="GHEA Grapalat" w:hAnsi="GHEA Grapalat"/>
        </w:rPr>
        <w:lastRenderedPageBreak/>
        <w:t>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4835067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3544F4B8" w14:textId="77777777"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 xml:space="preserve">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Pr="00974EA8">
        <w:rPr>
          <w:rFonts w:ascii="GHEA Grapalat" w:hAnsi="GHEA Grapalat"/>
        </w:rPr>
        <w:t>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договора в размере предусмот</w:t>
      </w:r>
      <w:r w:rsidR="008707D8" w:rsidRPr="00974EA8">
        <w:rPr>
          <w:rFonts w:ascii="GHEA Grapalat" w:hAnsi="GHEA Grapalat"/>
        </w:rPr>
        <w:t>ренных финансовых средств заменяю</w:t>
      </w:r>
      <w:r w:rsidRPr="00974EA8">
        <w:rPr>
          <w:rFonts w:ascii="GHEA Grapalat" w:hAnsi="GHEA Grapalat"/>
        </w:rPr>
        <w:t xml:space="preserve">тся гарантией или наличными деньгами, с учетом требований 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974EA8">
        <w:rPr>
          <w:rFonts w:ascii="GHEA Grapalat" w:hAnsi="GHEA Grapalat"/>
        </w:rPr>
        <w:t xml:space="preserve">обеспечений квалификации и </w:t>
      </w:r>
      <w:r w:rsidRPr="00974EA8">
        <w:rPr>
          <w:rFonts w:ascii="GHEA Grapalat" w:hAnsi="GHEA Grapalat"/>
        </w:rPr>
        <w:t>договора</w:t>
      </w:r>
      <w:proofErr w:type="gramEnd"/>
      <w:r w:rsidRPr="00974EA8">
        <w:rPr>
          <w:rFonts w:ascii="GHEA Grapalat" w:hAnsi="GHEA Grapalat"/>
        </w:rPr>
        <w:t xml:space="preserve">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af6"/>
          <w:rFonts w:ascii="GHEA Grapalat" w:hAnsi="GHEA Grapalat"/>
        </w:rPr>
        <w:footnoteReference w:customMarkFollows="1" w:id="30"/>
        <w:t>24</w:t>
      </w:r>
    </w:p>
    <w:p w14:paraId="316CFE40"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70587232" w14:textId="77777777" w:rsidTr="0016519F">
        <w:tc>
          <w:tcPr>
            <w:tcW w:w="4536" w:type="dxa"/>
          </w:tcPr>
          <w:p w14:paraId="3D62BB10"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0FAF182D"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4B3F3523"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52E661C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6B42A008" w14:textId="77777777" w:rsidR="00071D1C" w:rsidRPr="00B138F3" w:rsidRDefault="00071D1C" w:rsidP="00B46D58">
            <w:pPr>
              <w:widowControl w:val="0"/>
              <w:spacing w:after="160"/>
              <w:jc w:val="center"/>
              <w:rPr>
                <w:rFonts w:ascii="GHEA Grapalat" w:hAnsi="GHEA Grapalat"/>
              </w:rPr>
            </w:pPr>
          </w:p>
        </w:tc>
        <w:tc>
          <w:tcPr>
            <w:tcW w:w="4343" w:type="dxa"/>
          </w:tcPr>
          <w:p w14:paraId="76023356"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4D7861C1"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1E4AF82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3D1F2EF0"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0C21CD2C" w14:textId="77777777" w:rsidR="00382B60" w:rsidRDefault="00382B60" w:rsidP="00B46D58">
      <w:pPr>
        <w:widowControl w:val="0"/>
        <w:spacing w:after="160"/>
        <w:ind w:firstLine="567"/>
        <w:jc w:val="both"/>
        <w:rPr>
          <w:rFonts w:ascii="GHEA Grapalat" w:hAnsi="GHEA Grapalat"/>
          <w:i/>
          <w:lang w:val="hy-AM"/>
        </w:rPr>
      </w:pPr>
    </w:p>
    <w:p w14:paraId="07C8BEC5"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3B4B3E5E" w14:textId="77777777" w:rsidR="00071D1C" w:rsidRPr="00B138F3" w:rsidRDefault="00071D1C" w:rsidP="00B46D58">
      <w:pPr>
        <w:widowControl w:val="0"/>
        <w:spacing w:after="160"/>
        <w:rPr>
          <w:rFonts w:ascii="GHEA Grapalat" w:hAnsi="GHEA Grapalat"/>
        </w:rPr>
      </w:pPr>
    </w:p>
    <w:p w14:paraId="50A47BD5" w14:textId="77777777" w:rsidR="00071D1C" w:rsidRPr="00382B60" w:rsidRDefault="00071D1C" w:rsidP="00B46D58">
      <w:pPr>
        <w:widowControl w:val="0"/>
        <w:spacing w:after="160"/>
        <w:jc w:val="right"/>
        <w:rPr>
          <w:rFonts w:ascii="GHEA Grapalat" w:hAnsi="GHEA Grapalat"/>
        </w:rPr>
        <w:sectPr w:rsidR="00071D1C" w:rsidRPr="00382B60" w:rsidSect="00E55711">
          <w:footerReference w:type="default" r:id="rId10"/>
          <w:footnotePr>
            <w:pos w:val="beneathText"/>
          </w:footnotePr>
          <w:pgSz w:w="11906" w:h="16838" w:code="9"/>
          <w:pgMar w:top="993" w:right="566" w:bottom="993" w:left="1418" w:header="561" w:footer="561" w:gutter="0"/>
          <w:cols w:space="720"/>
          <w:docGrid w:linePitch="326"/>
        </w:sectPr>
      </w:pPr>
    </w:p>
    <w:p w14:paraId="512F727E"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24483CFE"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258A15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1"/>
        <w:t>*</w:t>
      </w:r>
    </w:p>
    <w:p w14:paraId="1D330C08"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877" w:type="dxa"/>
        <w:tblInd w:w="-743" w:type="dxa"/>
        <w:tblLayout w:type="fixed"/>
        <w:tblLook w:val="04A0" w:firstRow="1" w:lastRow="0" w:firstColumn="1" w:lastColumn="0" w:noHBand="0" w:noVBand="1"/>
      </w:tblPr>
      <w:tblGrid>
        <w:gridCol w:w="1547"/>
        <w:gridCol w:w="1660"/>
        <w:gridCol w:w="1753"/>
        <w:gridCol w:w="1519"/>
        <w:gridCol w:w="2310"/>
        <w:gridCol w:w="982"/>
        <w:gridCol w:w="1440"/>
        <w:gridCol w:w="1127"/>
        <w:gridCol w:w="1245"/>
        <w:gridCol w:w="26"/>
        <w:gridCol w:w="1152"/>
        <w:gridCol w:w="1116"/>
      </w:tblGrid>
      <w:tr w:rsidR="00F43035" w:rsidRPr="006736C6" w14:paraId="1483C102" w14:textId="77777777" w:rsidTr="00F43035">
        <w:trPr>
          <w:trHeight w:val="285"/>
        </w:trPr>
        <w:tc>
          <w:tcPr>
            <w:tcW w:w="15877" w:type="dxa"/>
            <w:gridSpan w:val="12"/>
            <w:tcBorders>
              <w:top w:val="single" w:sz="8" w:space="0" w:color="auto"/>
              <w:left w:val="single" w:sz="8" w:space="0" w:color="auto"/>
              <w:bottom w:val="single" w:sz="8" w:space="0" w:color="auto"/>
              <w:right w:val="nil"/>
            </w:tcBorders>
            <w:vAlign w:val="center"/>
            <w:hideMark/>
          </w:tcPr>
          <w:p w14:paraId="4A615EEF" w14:textId="77777777" w:rsidR="00F43035" w:rsidRPr="006736C6" w:rsidRDefault="00F43035" w:rsidP="003C73F2">
            <w:pPr>
              <w:jc w:val="center"/>
              <w:rPr>
                <w:rFonts w:ascii="GHEA Grapalat" w:hAnsi="GHEA Grapalat"/>
                <w:color w:val="000000"/>
                <w:sz w:val="20"/>
                <w:szCs w:val="20"/>
                <w:lang w:bidi="ar-SA"/>
              </w:rPr>
            </w:pPr>
            <w:r w:rsidRPr="006736C6">
              <w:rPr>
                <w:rFonts w:ascii="Calibri" w:hAnsi="Calibri" w:cs="Calibri"/>
                <w:color w:val="000000"/>
                <w:sz w:val="20"/>
                <w:szCs w:val="20"/>
                <w:lang w:bidi="ar-SA"/>
              </w:rPr>
              <w:t> </w:t>
            </w:r>
          </w:p>
        </w:tc>
      </w:tr>
      <w:tr w:rsidR="00F43035" w:rsidRPr="006736C6" w14:paraId="7973D6EB" w14:textId="77777777" w:rsidTr="00F43035">
        <w:trPr>
          <w:trHeight w:val="1875"/>
        </w:trPr>
        <w:tc>
          <w:tcPr>
            <w:tcW w:w="1547" w:type="dxa"/>
            <w:vMerge w:val="restart"/>
            <w:tcBorders>
              <w:top w:val="nil"/>
              <w:left w:val="single" w:sz="8" w:space="0" w:color="auto"/>
              <w:bottom w:val="single" w:sz="8" w:space="0" w:color="000000"/>
              <w:right w:val="single" w:sz="8" w:space="0" w:color="auto"/>
            </w:tcBorders>
            <w:vAlign w:val="center"/>
            <w:hideMark/>
          </w:tcPr>
          <w:p w14:paraId="1D901676" w14:textId="77777777" w:rsidR="00F43035" w:rsidRPr="006736C6" w:rsidRDefault="00F43035" w:rsidP="003C73F2">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номер предусмотренного приглашением лота</w:t>
            </w:r>
          </w:p>
        </w:tc>
        <w:tc>
          <w:tcPr>
            <w:tcW w:w="1660" w:type="dxa"/>
            <w:vMerge w:val="restart"/>
            <w:tcBorders>
              <w:top w:val="nil"/>
              <w:left w:val="single" w:sz="8" w:space="0" w:color="auto"/>
              <w:bottom w:val="single" w:sz="8" w:space="0" w:color="000000"/>
              <w:right w:val="single" w:sz="8" w:space="0" w:color="auto"/>
            </w:tcBorders>
            <w:vAlign w:val="center"/>
            <w:hideMark/>
          </w:tcPr>
          <w:p w14:paraId="3BBA7134" w14:textId="77777777" w:rsidR="00F43035" w:rsidRPr="006736C6" w:rsidRDefault="00F43035" w:rsidP="003C73F2">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промежуточный код, предусмотренный планом закупок по классификации ЕЗК (CPV)</w:t>
            </w:r>
          </w:p>
        </w:tc>
        <w:tc>
          <w:tcPr>
            <w:tcW w:w="1753" w:type="dxa"/>
            <w:vMerge w:val="restart"/>
            <w:tcBorders>
              <w:top w:val="nil"/>
              <w:left w:val="single" w:sz="8" w:space="0" w:color="auto"/>
              <w:bottom w:val="single" w:sz="8" w:space="0" w:color="000000"/>
              <w:right w:val="single" w:sz="8" w:space="0" w:color="auto"/>
            </w:tcBorders>
            <w:vAlign w:val="center"/>
            <w:hideMark/>
          </w:tcPr>
          <w:p w14:paraId="7A95A48A" w14:textId="77777777" w:rsidR="00F43035" w:rsidRPr="006736C6" w:rsidRDefault="00F43035" w:rsidP="003C73F2">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 xml:space="preserve">наименование </w:t>
            </w:r>
          </w:p>
        </w:tc>
        <w:tc>
          <w:tcPr>
            <w:tcW w:w="1519" w:type="dxa"/>
            <w:vMerge w:val="restart"/>
            <w:tcBorders>
              <w:top w:val="nil"/>
              <w:left w:val="single" w:sz="8" w:space="0" w:color="auto"/>
              <w:bottom w:val="single" w:sz="8" w:space="0" w:color="000000"/>
              <w:right w:val="single" w:sz="8" w:space="0" w:color="auto"/>
            </w:tcBorders>
            <w:vAlign w:val="center"/>
            <w:hideMark/>
          </w:tcPr>
          <w:p w14:paraId="59D63B5E" w14:textId="77777777" w:rsidR="00F43035" w:rsidRPr="006736C6" w:rsidRDefault="00F43035" w:rsidP="003C73F2">
            <w:pPr>
              <w:jc w:val="center"/>
              <w:rPr>
                <w:rFonts w:ascii="Calibri" w:hAnsi="Calibri"/>
                <w:sz w:val="20"/>
                <w:szCs w:val="20"/>
                <w:lang w:bidi="ar-SA"/>
              </w:rPr>
            </w:pPr>
            <w:r w:rsidRPr="006736C6">
              <w:rPr>
                <w:rFonts w:ascii="Calibri" w:hAnsi="Calibri"/>
                <w:sz w:val="20"/>
                <w:szCs w:val="20"/>
                <w:lang w:bidi="ar-SA"/>
              </w:rPr>
              <w:footnoteReference w:customMarkFollows="1" w:id="32"/>
              <w:t>товарный знак, марка и наименование производителя **</w:t>
            </w:r>
          </w:p>
        </w:tc>
        <w:tc>
          <w:tcPr>
            <w:tcW w:w="2310" w:type="dxa"/>
            <w:vMerge w:val="restart"/>
            <w:tcBorders>
              <w:top w:val="nil"/>
              <w:left w:val="single" w:sz="8" w:space="0" w:color="auto"/>
              <w:bottom w:val="single" w:sz="8" w:space="0" w:color="000000"/>
              <w:right w:val="single" w:sz="8" w:space="0" w:color="auto"/>
            </w:tcBorders>
            <w:vAlign w:val="center"/>
            <w:hideMark/>
          </w:tcPr>
          <w:p w14:paraId="0AB05B18" w14:textId="77777777" w:rsidR="00F43035" w:rsidRPr="006736C6" w:rsidRDefault="00F43035" w:rsidP="003C73F2">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техническая характеристика</w:t>
            </w:r>
          </w:p>
        </w:tc>
        <w:tc>
          <w:tcPr>
            <w:tcW w:w="982" w:type="dxa"/>
            <w:vMerge w:val="restart"/>
            <w:tcBorders>
              <w:top w:val="nil"/>
              <w:left w:val="single" w:sz="8" w:space="0" w:color="auto"/>
              <w:bottom w:val="single" w:sz="8" w:space="0" w:color="000000"/>
              <w:right w:val="single" w:sz="8" w:space="0" w:color="auto"/>
            </w:tcBorders>
            <w:vAlign w:val="center"/>
            <w:hideMark/>
          </w:tcPr>
          <w:p w14:paraId="2AA3684F" w14:textId="77777777" w:rsidR="00F43035" w:rsidRPr="006736C6" w:rsidRDefault="00F43035" w:rsidP="003C73F2">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единица измерения</w:t>
            </w:r>
          </w:p>
        </w:tc>
        <w:tc>
          <w:tcPr>
            <w:tcW w:w="1440" w:type="dxa"/>
            <w:vMerge w:val="restart"/>
            <w:tcBorders>
              <w:top w:val="nil"/>
              <w:left w:val="single" w:sz="8" w:space="0" w:color="auto"/>
              <w:bottom w:val="single" w:sz="8" w:space="0" w:color="000000"/>
              <w:right w:val="single" w:sz="8" w:space="0" w:color="auto"/>
            </w:tcBorders>
            <w:vAlign w:val="center"/>
            <w:hideMark/>
          </w:tcPr>
          <w:p w14:paraId="59E56834" w14:textId="77777777" w:rsidR="00F43035" w:rsidRPr="006736C6" w:rsidRDefault="00F43035" w:rsidP="003C73F2">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цена единицы/драмов РА</w:t>
            </w:r>
          </w:p>
        </w:tc>
        <w:tc>
          <w:tcPr>
            <w:tcW w:w="1127" w:type="dxa"/>
            <w:vMerge w:val="restart"/>
            <w:tcBorders>
              <w:top w:val="nil"/>
              <w:left w:val="single" w:sz="8" w:space="0" w:color="auto"/>
              <w:bottom w:val="single" w:sz="8" w:space="0" w:color="000000"/>
              <w:right w:val="single" w:sz="8" w:space="0" w:color="auto"/>
            </w:tcBorders>
            <w:vAlign w:val="center"/>
            <w:hideMark/>
          </w:tcPr>
          <w:p w14:paraId="50DB73FF" w14:textId="77777777" w:rsidR="00F43035" w:rsidRPr="006736C6" w:rsidRDefault="00F43035" w:rsidP="003C73F2">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общая цена/драмов РА</w:t>
            </w:r>
          </w:p>
        </w:tc>
        <w:tc>
          <w:tcPr>
            <w:tcW w:w="1245" w:type="dxa"/>
            <w:vMerge w:val="restart"/>
            <w:tcBorders>
              <w:top w:val="nil"/>
              <w:left w:val="single" w:sz="8" w:space="0" w:color="auto"/>
              <w:bottom w:val="single" w:sz="8" w:space="0" w:color="000000"/>
              <w:right w:val="single" w:sz="8" w:space="0" w:color="auto"/>
            </w:tcBorders>
            <w:vAlign w:val="center"/>
            <w:hideMark/>
          </w:tcPr>
          <w:p w14:paraId="0DFDE710" w14:textId="77777777" w:rsidR="00F43035" w:rsidRPr="006736C6" w:rsidRDefault="00F43035" w:rsidP="003C73F2">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общий объем</w:t>
            </w:r>
          </w:p>
        </w:tc>
        <w:tc>
          <w:tcPr>
            <w:tcW w:w="2294" w:type="dxa"/>
            <w:gridSpan w:val="3"/>
            <w:tcBorders>
              <w:top w:val="single" w:sz="8" w:space="0" w:color="auto"/>
              <w:left w:val="nil"/>
              <w:bottom w:val="single" w:sz="8" w:space="0" w:color="auto"/>
              <w:right w:val="single" w:sz="8" w:space="0" w:color="000000"/>
            </w:tcBorders>
            <w:vAlign w:val="center"/>
            <w:hideMark/>
          </w:tcPr>
          <w:p w14:paraId="60961A17" w14:textId="77777777" w:rsidR="00F43035" w:rsidRPr="006736C6" w:rsidRDefault="00F43035" w:rsidP="003C73F2">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поставки</w:t>
            </w:r>
          </w:p>
        </w:tc>
      </w:tr>
      <w:tr w:rsidR="00F43035" w:rsidRPr="006736C6" w14:paraId="52A1E9D8" w14:textId="77777777" w:rsidTr="00F43035">
        <w:trPr>
          <w:trHeight w:val="255"/>
        </w:trPr>
        <w:tc>
          <w:tcPr>
            <w:tcW w:w="1547" w:type="dxa"/>
            <w:vMerge/>
            <w:tcBorders>
              <w:top w:val="nil"/>
              <w:left w:val="single" w:sz="8" w:space="0" w:color="auto"/>
              <w:bottom w:val="single" w:sz="8" w:space="0" w:color="000000"/>
              <w:right w:val="single" w:sz="8" w:space="0" w:color="auto"/>
            </w:tcBorders>
            <w:vAlign w:val="center"/>
            <w:hideMark/>
          </w:tcPr>
          <w:p w14:paraId="6C08EB28" w14:textId="77777777" w:rsidR="00F43035" w:rsidRPr="006736C6" w:rsidRDefault="00F43035" w:rsidP="003C73F2">
            <w:pPr>
              <w:rPr>
                <w:rFonts w:ascii="GHEA Grapalat" w:hAnsi="GHEA Grapalat"/>
                <w:color w:val="000000"/>
                <w:sz w:val="16"/>
                <w:szCs w:val="16"/>
                <w:lang w:bidi="ar-SA"/>
              </w:rPr>
            </w:pPr>
          </w:p>
        </w:tc>
        <w:tc>
          <w:tcPr>
            <w:tcW w:w="1660" w:type="dxa"/>
            <w:vMerge/>
            <w:tcBorders>
              <w:top w:val="nil"/>
              <w:left w:val="single" w:sz="8" w:space="0" w:color="auto"/>
              <w:bottom w:val="single" w:sz="8" w:space="0" w:color="000000"/>
              <w:right w:val="single" w:sz="8" w:space="0" w:color="auto"/>
            </w:tcBorders>
            <w:vAlign w:val="center"/>
            <w:hideMark/>
          </w:tcPr>
          <w:p w14:paraId="2D324C0D" w14:textId="77777777" w:rsidR="00F43035" w:rsidRPr="006736C6" w:rsidRDefault="00F43035" w:rsidP="003C73F2">
            <w:pPr>
              <w:rPr>
                <w:rFonts w:ascii="GHEA Grapalat" w:hAnsi="GHEA Grapalat"/>
                <w:color w:val="000000"/>
                <w:sz w:val="16"/>
                <w:szCs w:val="16"/>
                <w:lang w:bidi="ar-SA"/>
              </w:rPr>
            </w:pPr>
          </w:p>
        </w:tc>
        <w:tc>
          <w:tcPr>
            <w:tcW w:w="1753" w:type="dxa"/>
            <w:vMerge/>
            <w:tcBorders>
              <w:top w:val="nil"/>
              <w:left w:val="single" w:sz="8" w:space="0" w:color="auto"/>
              <w:bottom w:val="single" w:sz="8" w:space="0" w:color="000000"/>
              <w:right w:val="single" w:sz="8" w:space="0" w:color="auto"/>
            </w:tcBorders>
            <w:vAlign w:val="center"/>
            <w:hideMark/>
          </w:tcPr>
          <w:p w14:paraId="7D9C6590" w14:textId="77777777" w:rsidR="00F43035" w:rsidRPr="006736C6" w:rsidRDefault="00F43035" w:rsidP="003C73F2">
            <w:pPr>
              <w:rPr>
                <w:rFonts w:ascii="GHEA Grapalat" w:hAnsi="GHEA Grapalat"/>
                <w:color w:val="000000"/>
                <w:sz w:val="16"/>
                <w:szCs w:val="16"/>
                <w:lang w:bidi="ar-SA"/>
              </w:rPr>
            </w:pPr>
          </w:p>
        </w:tc>
        <w:tc>
          <w:tcPr>
            <w:tcW w:w="1519" w:type="dxa"/>
            <w:vMerge/>
            <w:tcBorders>
              <w:top w:val="nil"/>
              <w:left w:val="single" w:sz="8" w:space="0" w:color="auto"/>
              <w:bottom w:val="single" w:sz="8" w:space="0" w:color="000000"/>
              <w:right w:val="single" w:sz="8" w:space="0" w:color="auto"/>
            </w:tcBorders>
            <w:vAlign w:val="center"/>
            <w:hideMark/>
          </w:tcPr>
          <w:p w14:paraId="73F13328" w14:textId="77777777" w:rsidR="00F43035" w:rsidRPr="006736C6" w:rsidRDefault="00F43035" w:rsidP="003C73F2">
            <w:pPr>
              <w:rPr>
                <w:rFonts w:ascii="Calibri" w:hAnsi="Calibri"/>
                <w:sz w:val="20"/>
                <w:szCs w:val="20"/>
                <w:lang w:bidi="ar-SA"/>
              </w:rPr>
            </w:pPr>
          </w:p>
        </w:tc>
        <w:tc>
          <w:tcPr>
            <w:tcW w:w="2310" w:type="dxa"/>
            <w:vMerge/>
            <w:tcBorders>
              <w:top w:val="nil"/>
              <w:left w:val="single" w:sz="8" w:space="0" w:color="auto"/>
              <w:bottom w:val="single" w:sz="8" w:space="0" w:color="000000"/>
              <w:right w:val="single" w:sz="8" w:space="0" w:color="auto"/>
            </w:tcBorders>
            <w:vAlign w:val="center"/>
            <w:hideMark/>
          </w:tcPr>
          <w:p w14:paraId="07446A77" w14:textId="77777777" w:rsidR="00F43035" w:rsidRPr="006736C6" w:rsidRDefault="00F43035" w:rsidP="003C73F2">
            <w:pPr>
              <w:rPr>
                <w:rFonts w:ascii="GHEA Grapalat" w:hAnsi="GHEA Grapalat"/>
                <w:color w:val="000000"/>
                <w:sz w:val="16"/>
                <w:szCs w:val="16"/>
                <w:lang w:bidi="ar-SA"/>
              </w:rPr>
            </w:pPr>
          </w:p>
        </w:tc>
        <w:tc>
          <w:tcPr>
            <w:tcW w:w="982" w:type="dxa"/>
            <w:vMerge/>
            <w:tcBorders>
              <w:top w:val="nil"/>
              <w:left w:val="single" w:sz="8" w:space="0" w:color="auto"/>
              <w:bottom w:val="single" w:sz="8" w:space="0" w:color="000000"/>
              <w:right w:val="single" w:sz="8" w:space="0" w:color="auto"/>
            </w:tcBorders>
            <w:vAlign w:val="center"/>
            <w:hideMark/>
          </w:tcPr>
          <w:p w14:paraId="66B4FE1E" w14:textId="77777777" w:rsidR="00F43035" w:rsidRPr="006736C6" w:rsidRDefault="00F43035" w:rsidP="003C73F2">
            <w:pPr>
              <w:rPr>
                <w:rFonts w:ascii="GHEA Grapalat" w:hAnsi="GHEA Grapalat"/>
                <w:color w:val="000000"/>
                <w:sz w:val="16"/>
                <w:szCs w:val="16"/>
                <w:lang w:bidi="ar-SA"/>
              </w:rPr>
            </w:pPr>
          </w:p>
        </w:tc>
        <w:tc>
          <w:tcPr>
            <w:tcW w:w="1440" w:type="dxa"/>
            <w:vMerge/>
            <w:tcBorders>
              <w:top w:val="nil"/>
              <w:left w:val="single" w:sz="8" w:space="0" w:color="auto"/>
              <w:bottom w:val="single" w:sz="8" w:space="0" w:color="000000"/>
              <w:right w:val="single" w:sz="8" w:space="0" w:color="auto"/>
            </w:tcBorders>
            <w:vAlign w:val="center"/>
            <w:hideMark/>
          </w:tcPr>
          <w:p w14:paraId="4885A927" w14:textId="77777777" w:rsidR="00F43035" w:rsidRPr="006736C6" w:rsidRDefault="00F43035" w:rsidP="003C73F2">
            <w:pPr>
              <w:rPr>
                <w:rFonts w:ascii="GHEA Grapalat" w:hAnsi="GHEA Grapalat"/>
                <w:color w:val="000000"/>
                <w:sz w:val="16"/>
                <w:szCs w:val="16"/>
                <w:lang w:bidi="ar-SA"/>
              </w:rPr>
            </w:pPr>
          </w:p>
        </w:tc>
        <w:tc>
          <w:tcPr>
            <w:tcW w:w="1127" w:type="dxa"/>
            <w:vMerge/>
            <w:tcBorders>
              <w:top w:val="nil"/>
              <w:left w:val="single" w:sz="8" w:space="0" w:color="auto"/>
              <w:bottom w:val="single" w:sz="8" w:space="0" w:color="000000"/>
              <w:right w:val="single" w:sz="8" w:space="0" w:color="auto"/>
            </w:tcBorders>
            <w:vAlign w:val="center"/>
            <w:hideMark/>
          </w:tcPr>
          <w:p w14:paraId="4AB7185B" w14:textId="77777777" w:rsidR="00F43035" w:rsidRPr="006736C6" w:rsidRDefault="00F43035" w:rsidP="003C73F2">
            <w:pPr>
              <w:rPr>
                <w:rFonts w:ascii="GHEA Grapalat" w:hAnsi="GHEA Grapalat"/>
                <w:color w:val="000000"/>
                <w:sz w:val="16"/>
                <w:szCs w:val="16"/>
                <w:lang w:bidi="ar-SA"/>
              </w:rPr>
            </w:pPr>
          </w:p>
        </w:tc>
        <w:tc>
          <w:tcPr>
            <w:tcW w:w="1245" w:type="dxa"/>
            <w:vMerge/>
            <w:tcBorders>
              <w:top w:val="nil"/>
              <w:left w:val="single" w:sz="8" w:space="0" w:color="auto"/>
              <w:bottom w:val="single" w:sz="8" w:space="0" w:color="000000"/>
              <w:right w:val="single" w:sz="8" w:space="0" w:color="auto"/>
            </w:tcBorders>
            <w:vAlign w:val="center"/>
            <w:hideMark/>
          </w:tcPr>
          <w:p w14:paraId="6D2E3711" w14:textId="77777777" w:rsidR="00F43035" w:rsidRPr="006736C6" w:rsidRDefault="00F43035" w:rsidP="003C73F2">
            <w:pPr>
              <w:rPr>
                <w:rFonts w:ascii="GHEA Grapalat" w:hAnsi="GHEA Grapalat"/>
                <w:color w:val="000000"/>
                <w:sz w:val="16"/>
                <w:szCs w:val="16"/>
                <w:lang w:bidi="ar-SA"/>
              </w:rPr>
            </w:pPr>
          </w:p>
        </w:tc>
        <w:tc>
          <w:tcPr>
            <w:tcW w:w="1178" w:type="dxa"/>
            <w:gridSpan w:val="2"/>
            <w:tcBorders>
              <w:top w:val="nil"/>
              <w:left w:val="nil"/>
              <w:bottom w:val="single" w:sz="8" w:space="0" w:color="auto"/>
              <w:right w:val="single" w:sz="8" w:space="0" w:color="auto"/>
            </w:tcBorders>
            <w:vAlign w:val="center"/>
            <w:hideMark/>
          </w:tcPr>
          <w:p w14:paraId="2103897A" w14:textId="77777777" w:rsidR="00F43035" w:rsidRPr="006736C6" w:rsidRDefault="00F43035" w:rsidP="003C73F2">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адрес</w:t>
            </w:r>
          </w:p>
        </w:tc>
        <w:tc>
          <w:tcPr>
            <w:tcW w:w="1116" w:type="dxa"/>
            <w:tcBorders>
              <w:top w:val="nil"/>
              <w:left w:val="nil"/>
              <w:bottom w:val="single" w:sz="8" w:space="0" w:color="auto"/>
              <w:right w:val="single" w:sz="8" w:space="0" w:color="auto"/>
            </w:tcBorders>
            <w:vAlign w:val="center"/>
            <w:hideMark/>
          </w:tcPr>
          <w:p w14:paraId="1FBDE25E" w14:textId="77777777" w:rsidR="00F43035" w:rsidRPr="006736C6" w:rsidRDefault="00F43035" w:rsidP="003C73F2">
            <w:pPr>
              <w:jc w:val="center"/>
              <w:rPr>
                <w:rFonts w:ascii="GHEA Grapalat" w:hAnsi="GHEA Grapalat"/>
                <w:color w:val="000000"/>
                <w:sz w:val="16"/>
                <w:szCs w:val="16"/>
                <w:lang w:bidi="ar-SA"/>
              </w:rPr>
            </w:pPr>
            <w:r w:rsidRPr="006736C6">
              <w:rPr>
                <w:rFonts w:ascii="GHEA Grapalat" w:hAnsi="GHEA Grapalat"/>
                <w:color w:val="000000"/>
                <w:sz w:val="16"/>
                <w:szCs w:val="16"/>
                <w:lang w:bidi="ar-SA"/>
              </w:rPr>
              <w:t>подлежащее поставке количество товара</w:t>
            </w:r>
          </w:p>
        </w:tc>
      </w:tr>
      <w:tr w:rsidR="00A16614" w:rsidRPr="006736C6" w14:paraId="4369C11B" w14:textId="77777777" w:rsidTr="00A16614">
        <w:trPr>
          <w:trHeight w:val="510"/>
        </w:trPr>
        <w:tc>
          <w:tcPr>
            <w:tcW w:w="1547" w:type="dxa"/>
            <w:tcBorders>
              <w:top w:val="nil"/>
              <w:left w:val="single" w:sz="4" w:space="0" w:color="auto"/>
              <w:bottom w:val="single" w:sz="4" w:space="0" w:color="auto"/>
              <w:right w:val="single" w:sz="4" w:space="0" w:color="auto"/>
            </w:tcBorders>
            <w:vAlign w:val="center"/>
            <w:hideMark/>
          </w:tcPr>
          <w:p w14:paraId="2894D811" w14:textId="77777777" w:rsidR="00A16614" w:rsidRPr="00E60906" w:rsidRDefault="00A16614" w:rsidP="00A16614">
            <w:pPr>
              <w:jc w:val="center"/>
              <w:rPr>
                <w:rFonts w:ascii="GHEA Grapalat" w:hAnsi="GHEA Grapalat" w:cs="Calibri"/>
                <w:color w:val="000000"/>
                <w:sz w:val="18"/>
                <w:szCs w:val="18"/>
                <w:lang w:val="hy-AM"/>
              </w:rPr>
            </w:pPr>
            <w:r w:rsidRPr="00E60906">
              <w:rPr>
                <w:rFonts w:ascii="GHEA Grapalat" w:hAnsi="GHEA Grapalat" w:cs="Calibri"/>
                <w:color w:val="000000"/>
                <w:sz w:val="18"/>
                <w:szCs w:val="18"/>
                <w:lang w:val="hy-AM"/>
              </w:rPr>
              <w:t>1</w:t>
            </w:r>
          </w:p>
        </w:tc>
        <w:tc>
          <w:tcPr>
            <w:tcW w:w="1660" w:type="dxa"/>
            <w:tcBorders>
              <w:top w:val="nil"/>
              <w:left w:val="nil"/>
              <w:bottom w:val="single" w:sz="4" w:space="0" w:color="auto"/>
              <w:right w:val="single" w:sz="4" w:space="0" w:color="auto"/>
            </w:tcBorders>
            <w:vAlign w:val="center"/>
            <w:hideMark/>
          </w:tcPr>
          <w:p w14:paraId="7131BA6C" w14:textId="77777777" w:rsidR="00A16614" w:rsidRPr="00E60906" w:rsidRDefault="00A16614" w:rsidP="00A16614">
            <w:pPr>
              <w:jc w:val="center"/>
              <w:rPr>
                <w:rFonts w:ascii="GHEA Grapalat" w:hAnsi="GHEA Grapalat" w:cs="Calibri"/>
                <w:color w:val="000000"/>
                <w:sz w:val="18"/>
                <w:szCs w:val="18"/>
              </w:rPr>
            </w:pPr>
            <w:r w:rsidRPr="00E60906">
              <w:rPr>
                <w:rFonts w:ascii="GHEA Grapalat" w:hAnsi="GHEA Grapalat" w:cs="Calibri"/>
                <w:color w:val="000000"/>
                <w:sz w:val="18"/>
                <w:szCs w:val="18"/>
              </w:rPr>
              <w:t>15872400</w:t>
            </w:r>
          </w:p>
        </w:tc>
        <w:tc>
          <w:tcPr>
            <w:tcW w:w="1753" w:type="dxa"/>
            <w:tcBorders>
              <w:top w:val="nil"/>
              <w:left w:val="nil"/>
              <w:bottom w:val="single" w:sz="4" w:space="0" w:color="auto"/>
              <w:right w:val="single" w:sz="4" w:space="0" w:color="auto"/>
            </w:tcBorders>
            <w:vAlign w:val="center"/>
            <w:hideMark/>
          </w:tcPr>
          <w:p w14:paraId="1BC9AE8F" w14:textId="77777777" w:rsidR="00A16614" w:rsidRPr="00A93BBB" w:rsidRDefault="00A16614" w:rsidP="00A16614">
            <w:r w:rsidRPr="00A93BBB">
              <w:t>Соль:</w:t>
            </w:r>
          </w:p>
        </w:tc>
        <w:tc>
          <w:tcPr>
            <w:tcW w:w="1519" w:type="dxa"/>
            <w:tcBorders>
              <w:top w:val="nil"/>
              <w:left w:val="nil"/>
              <w:bottom w:val="single" w:sz="4" w:space="0" w:color="auto"/>
              <w:right w:val="single" w:sz="4" w:space="0" w:color="auto"/>
            </w:tcBorders>
            <w:vAlign w:val="center"/>
            <w:hideMark/>
          </w:tcPr>
          <w:p w14:paraId="233A5807" w14:textId="77777777" w:rsidR="00A16614" w:rsidRPr="006736C6" w:rsidRDefault="00A16614" w:rsidP="00A16614">
            <w:pPr>
              <w:jc w:val="center"/>
              <w:rPr>
                <w:rFonts w:ascii="GHEA Grapalat" w:hAnsi="GHEA Grapalat"/>
                <w:color w:val="000000"/>
                <w:sz w:val="20"/>
                <w:szCs w:val="20"/>
                <w:lang w:bidi="ar-SA"/>
              </w:rPr>
            </w:pPr>
            <w:r w:rsidRPr="006736C6">
              <w:rPr>
                <w:rFonts w:ascii="Calibri" w:hAnsi="Calibri" w:cs="Calibri"/>
                <w:color w:val="000000"/>
                <w:sz w:val="20"/>
                <w:lang w:val="en-US" w:bidi="ar-SA"/>
              </w:rPr>
              <w:t> </w:t>
            </w:r>
          </w:p>
        </w:tc>
        <w:tc>
          <w:tcPr>
            <w:tcW w:w="2310" w:type="dxa"/>
            <w:tcBorders>
              <w:top w:val="nil"/>
              <w:left w:val="nil"/>
              <w:bottom w:val="single" w:sz="4" w:space="0" w:color="auto"/>
              <w:right w:val="single" w:sz="4" w:space="0" w:color="auto"/>
            </w:tcBorders>
            <w:vAlign w:val="center"/>
            <w:hideMark/>
          </w:tcPr>
          <w:p w14:paraId="104FC13D" w14:textId="77777777" w:rsidR="00A16614" w:rsidRPr="00623EFF" w:rsidRDefault="00A16614" w:rsidP="00A16614">
            <w:r w:rsidRPr="00623EFF">
              <w:t>Соль пищевая высшего качества, йодированная АСТ 239-2005 Срок годности не менее 12 месяцев со дня производства.</w:t>
            </w:r>
          </w:p>
        </w:tc>
        <w:tc>
          <w:tcPr>
            <w:tcW w:w="982" w:type="dxa"/>
            <w:tcBorders>
              <w:top w:val="nil"/>
              <w:left w:val="nil"/>
              <w:bottom w:val="single" w:sz="4" w:space="0" w:color="auto"/>
              <w:right w:val="single" w:sz="4" w:space="0" w:color="auto"/>
            </w:tcBorders>
            <w:noWrap/>
            <w:vAlign w:val="center"/>
            <w:hideMark/>
          </w:tcPr>
          <w:p w14:paraId="5EB4F994" w14:textId="77777777" w:rsidR="00A16614" w:rsidRPr="006736C6" w:rsidRDefault="00A16614" w:rsidP="00A16614">
            <w:pPr>
              <w:jc w:val="center"/>
              <w:rPr>
                <w:rFonts w:ascii="Arial LatArm" w:hAnsi="Arial LatArm"/>
                <w:color w:val="000000"/>
                <w:sz w:val="18"/>
                <w:szCs w:val="18"/>
                <w:lang w:bidi="ar-SA"/>
              </w:rPr>
            </w:pPr>
            <w:r w:rsidRPr="00E04259">
              <w:t>кг</w:t>
            </w:r>
          </w:p>
        </w:tc>
        <w:tc>
          <w:tcPr>
            <w:tcW w:w="1440" w:type="dxa"/>
            <w:tcBorders>
              <w:top w:val="nil"/>
              <w:left w:val="nil"/>
              <w:bottom w:val="single" w:sz="4" w:space="0" w:color="auto"/>
              <w:right w:val="single" w:sz="4" w:space="0" w:color="auto"/>
            </w:tcBorders>
            <w:noWrap/>
            <w:vAlign w:val="center"/>
            <w:hideMark/>
          </w:tcPr>
          <w:p w14:paraId="5FD79A59" w14:textId="77777777" w:rsidR="00A16614" w:rsidRPr="006736C6" w:rsidRDefault="00A16614" w:rsidP="00A16614">
            <w:pPr>
              <w:jc w:val="center"/>
              <w:rPr>
                <w:rFonts w:ascii="Calibri" w:hAnsi="Calibri"/>
                <w:color w:val="000000"/>
                <w:sz w:val="22"/>
                <w:szCs w:val="22"/>
                <w:lang w:bidi="ar-SA"/>
              </w:rPr>
            </w:pPr>
            <w:r w:rsidRPr="006736C6">
              <w:rPr>
                <w:rFonts w:ascii="Calibri" w:hAnsi="Calibri"/>
                <w:color w:val="000000"/>
                <w:sz w:val="22"/>
                <w:szCs w:val="22"/>
                <w:lang w:bidi="ar-SA"/>
              </w:rPr>
              <w:t> </w:t>
            </w:r>
          </w:p>
        </w:tc>
        <w:tc>
          <w:tcPr>
            <w:tcW w:w="1127" w:type="dxa"/>
            <w:tcBorders>
              <w:top w:val="nil"/>
              <w:left w:val="nil"/>
              <w:bottom w:val="single" w:sz="4" w:space="0" w:color="auto"/>
              <w:right w:val="single" w:sz="4" w:space="0" w:color="auto"/>
            </w:tcBorders>
            <w:vAlign w:val="center"/>
            <w:hideMark/>
          </w:tcPr>
          <w:p w14:paraId="6D4944A3" w14:textId="77777777" w:rsidR="00A16614" w:rsidRPr="006B6C51" w:rsidRDefault="00A16614" w:rsidP="00A16614">
            <w:pPr>
              <w:jc w:val="center"/>
              <w:rPr>
                <w:rFonts w:ascii="GHEA Grapalat" w:hAnsi="GHEA Grapalat"/>
                <w:sz w:val="22"/>
                <w:szCs w:val="22"/>
                <w:lang w:val="hy-AM"/>
              </w:rPr>
            </w:pPr>
          </w:p>
        </w:tc>
        <w:tc>
          <w:tcPr>
            <w:tcW w:w="1245" w:type="dxa"/>
            <w:tcBorders>
              <w:top w:val="nil"/>
              <w:left w:val="nil"/>
              <w:bottom w:val="single" w:sz="4" w:space="0" w:color="auto"/>
              <w:right w:val="single" w:sz="4" w:space="0" w:color="auto"/>
            </w:tcBorders>
            <w:noWrap/>
            <w:vAlign w:val="center"/>
            <w:hideMark/>
          </w:tcPr>
          <w:p w14:paraId="23D52347" w14:textId="6A50DB33" w:rsidR="00A16614" w:rsidRPr="006B6C51" w:rsidRDefault="00A16614" w:rsidP="00A16614">
            <w:pPr>
              <w:jc w:val="center"/>
              <w:rPr>
                <w:rFonts w:ascii="GHEA Grapalat" w:hAnsi="GHEA Grapalat"/>
                <w:sz w:val="22"/>
                <w:szCs w:val="22"/>
                <w:lang w:val="hy-AM"/>
              </w:rPr>
            </w:pPr>
            <w:r>
              <w:rPr>
                <w:rFonts w:ascii="Arial" w:hAnsi="Arial" w:cs="Arial"/>
                <w:color w:val="000000"/>
                <w:sz w:val="20"/>
                <w:szCs w:val="20"/>
              </w:rPr>
              <w:t>37,4</w:t>
            </w:r>
          </w:p>
        </w:tc>
        <w:tc>
          <w:tcPr>
            <w:tcW w:w="1178" w:type="dxa"/>
            <w:gridSpan w:val="2"/>
            <w:tcBorders>
              <w:top w:val="nil"/>
              <w:left w:val="nil"/>
              <w:bottom w:val="single" w:sz="4" w:space="0" w:color="auto"/>
              <w:right w:val="single" w:sz="4" w:space="0" w:color="auto"/>
            </w:tcBorders>
            <w:vAlign w:val="center"/>
          </w:tcPr>
          <w:p w14:paraId="42B72379" w14:textId="5FD28B27" w:rsidR="00A16614" w:rsidRPr="006B6C51" w:rsidRDefault="00A16614" w:rsidP="00A16614">
            <w:pPr>
              <w:jc w:val="center"/>
              <w:rPr>
                <w:rFonts w:ascii="GHEA Grapalat" w:hAnsi="GHEA Grapalat"/>
                <w:sz w:val="22"/>
                <w:szCs w:val="22"/>
                <w:lang w:val="hy-AM"/>
              </w:rPr>
            </w:pPr>
            <w:r>
              <w:rPr>
                <w:rFonts w:ascii="Arial" w:hAnsi="Arial" w:cs="Arial"/>
                <w:color w:val="000000"/>
                <w:sz w:val="20"/>
                <w:szCs w:val="20"/>
              </w:rPr>
              <w:t>37,4</w:t>
            </w:r>
          </w:p>
        </w:tc>
        <w:tc>
          <w:tcPr>
            <w:tcW w:w="1116" w:type="dxa"/>
            <w:tcBorders>
              <w:top w:val="nil"/>
              <w:left w:val="nil"/>
              <w:bottom w:val="single" w:sz="4" w:space="0" w:color="auto"/>
              <w:right w:val="nil"/>
            </w:tcBorders>
            <w:vAlign w:val="center"/>
            <w:hideMark/>
          </w:tcPr>
          <w:p w14:paraId="06D8BA25" w14:textId="77777777" w:rsidR="00A16614" w:rsidRPr="006736C6" w:rsidRDefault="00A16614" w:rsidP="00A16614">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A16614" w:rsidRPr="006736C6" w14:paraId="39DE46EC" w14:textId="77777777" w:rsidTr="00A16614">
        <w:trPr>
          <w:trHeight w:val="1969"/>
        </w:trPr>
        <w:tc>
          <w:tcPr>
            <w:tcW w:w="1547" w:type="dxa"/>
            <w:tcBorders>
              <w:top w:val="nil"/>
              <w:left w:val="single" w:sz="4" w:space="0" w:color="auto"/>
              <w:bottom w:val="single" w:sz="4" w:space="0" w:color="auto"/>
              <w:right w:val="single" w:sz="4" w:space="0" w:color="auto"/>
            </w:tcBorders>
            <w:vAlign w:val="center"/>
            <w:hideMark/>
          </w:tcPr>
          <w:p w14:paraId="4B221455" w14:textId="77777777" w:rsidR="00A16614" w:rsidRPr="00E60906" w:rsidRDefault="00A16614" w:rsidP="00A16614">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lastRenderedPageBreak/>
              <w:t>2</w:t>
            </w:r>
          </w:p>
        </w:tc>
        <w:tc>
          <w:tcPr>
            <w:tcW w:w="1660" w:type="dxa"/>
            <w:tcBorders>
              <w:top w:val="nil"/>
              <w:left w:val="nil"/>
              <w:bottom w:val="single" w:sz="4" w:space="0" w:color="auto"/>
              <w:right w:val="single" w:sz="4" w:space="0" w:color="auto"/>
            </w:tcBorders>
            <w:vAlign w:val="center"/>
            <w:hideMark/>
          </w:tcPr>
          <w:p w14:paraId="7572CD74" w14:textId="77777777" w:rsidR="00A16614" w:rsidRDefault="00A16614" w:rsidP="00A16614">
            <w:pPr>
              <w:jc w:val="center"/>
              <w:rPr>
                <w:rFonts w:ascii="GHEA Grapalat" w:hAnsi="GHEA Grapalat" w:cs="Calibri"/>
                <w:color w:val="000000"/>
                <w:sz w:val="18"/>
                <w:szCs w:val="18"/>
              </w:rPr>
            </w:pPr>
            <w:r w:rsidRPr="00391B4F">
              <w:rPr>
                <w:rFonts w:ascii="GHEA Grapalat" w:hAnsi="GHEA Grapalat"/>
                <w:sz w:val="16"/>
                <w:szCs w:val="16"/>
              </w:rPr>
              <w:t>3211300</w:t>
            </w:r>
          </w:p>
        </w:tc>
        <w:tc>
          <w:tcPr>
            <w:tcW w:w="1753" w:type="dxa"/>
            <w:tcBorders>
              <w:top w:val="nil"/>
              <w:left w:val="nil"/>
              <w:bottom w:val="single" w:sz="4" w:space="0" w:color="auto"/>
              <w:right w:val="single" w:sz="4" w:space="0" w:color="auto"/>
            </w:tcBorders>
            <w:vAlign w:val="center"/>
            <w:hideMark/>
          </w:tcPr>
          <w:p w14:paraId="5040CD68" w14:textId="77777777" w:rsidR="00A16614" w:rsidRPr="00A93BBB" w:rsidRDefault="00A16614" w:rsidP="00A16614">
            <w:r w:rsidRPr="00A93BBB">
              <w:t>Рис</w:t>
            </w:r>
          </w:p>
        </w:tc>
        <w:tc>
          <w:tcPr>
            <w:tcW w:w="1519" w:type="dxa"/>
            <w:tcBorders>
              <w:top w:val="nil"/>
              <w:left w:val="nil"/>
              <w:bottom w:val="single" w:sz="4" w:space="0" w:color="auto"/>
              <w:right w:val="single" w:sz="4" w:space="0" w:color="auto"/>
            </w:tcBorders>
            <w:vAlign w:val="center"/>
            <w:hideMark/>
          </w:tcPr>
          <w:p w14:paraId="6114E8C5" w14:textId="77777777" w:rsidR="00A16614" w:rsidRPr="006736C6" w:rsidRDefault="00A16614" w:rsidP="00A16614">
            <w:pPr>
              <w:jc w:val="center"/>
              <w:rPr>
                <w:rFonts w:ascii="Calibri" w:hAnsi="Calibri"/>
                <w:color w:val="000000"/>
                <w:sz w:val="20"/>
                <w:szCs w:val="20"/>
                <w:lang w:bidi="ar-SA"/>
              </w:rPr>
            </w:pPr>
            <w:r w:rsidRPr="006736C6">
              <w:rPr>
                <w:rFonts w:ascii="Calibri" w:hAnsi="Calibri"/>
                <w:color w:val="000000"/>
                <w:sz w:val="20"/>
                <w:szCs w:val="20"/>
                <w:lang w:bidi="ar-SA"/>
              </w:rPr>
              <w:t> </w:t>
            </w:r>
          </w:p>
        </w:tc>
        <w:tc>
          <w:tcPr>
            <w:tcW w:w="2310" w:type="dxa"/>
            <w:tcBorders>
              <w:top w:val="nil"/>
              <w:left w:val="nil"/>
              <w:bottom w:val="single" w:sz="4" w:space="0" w:color="auto"/>
              <w:right w:val="single" w:sz="4" w:space="0" w:color="auto"/>
            </w:tcBorders>
            <w:vAlign w:val="center"/>
            <w:hideMark/>
          </w:tcPr>
          <w:p w14:paraId="7A32AD2C" w14:textId="77777777" w:rsidR="00A16614" w:rsidRPr="00623EFF" w:rsidRDefault="00A16614" w:rsidP="00A16614"/>
        </w:tc>
        <w:tc>
          <w:tcPr>
            <w:tcW w:w="982" w:type="dxa"/>
            <w:tcBorders>
              <w:top w:val="nil"/>
              <w:left w:val="nil"/>
              <w:bottom w:val="single" w:sz="4" w:space="0" w:color="auto"/>
              <w:right w:val="single" w:sz="4" w:space="0" w:color="auto"/>
            </w:tcBorders>
            <w:noWrap/>
            <w:vAlign w:val="center"/>
            <w:hideMark/>
          </w:tcPr>
          <w:p w14:paraId="052A6880" w14:textId="77777777" w:rsidR="00A16614" w:rsidRPr="006736C6" w:rsidRDefault="00A16614" w:rsidP="00A16614">
            <w:pPr>
              <w:jc w:val="center"/>
              <w:rPr>
                <w:rFonts w:ascii="Arial LatArm" w:hAnsi="Arial LatArm"/>
                <w:color w:val="000000"/>
                <w:sz w:val="18"/>
                <w:szCs w:val="18"/>
                <w:lang w:bidi="ar-SA"/>
              </w:rPr>
            </w:pPr>
            <w:r w:rsidRPr="00E04259">
              <w:t>кг</w:t>
            </w:r>
          </w:p>
        </w:tc>
        <w:tc>
          <w:tcPr>
            <w:tcW w:w="1440" w:type="dxa"/>
            <w:tcBorders>
              <w:top w:val="nil"/>
              <w:left w:val="nil"/>
              <w:bottom w:val="single" w:sz="4" w:space="0" w:color="auto"/>
              <w:right w:val="single" w:sz="4" w:space="0" w:color="auto"/>
            </w:tcBorders>
            <w:noWrap/>
            <w:vAlign w:val="center"/>
            <w:hideMark/>
          </w:tcPr>
          <w:p w14:paraId="46F79F30" w14:textId="77777777" w:rsidR="00A16614" w:rsidRPr="006736C6" w:rsidRDefault="00A16614" w:rsidP="00A16614">
            <w:pPr>
              <w:jc w:val="center"/>
              <w:rPr>
                <w:rFonts w:ascii="Calibri" w:hAnsi="Calibri"/>
                <w:color w:val="000000"/>
                <w:sz w:val="22"/>
                <w:szCs w:val="22"/>
                <w:lang w:bidi="ar-SA"/>
              </w:rPr>
            </w:pPr>
            <w:r w:rsidRPr="006736C6">
              <w:rPr>
                <w:rFonts w:ascii="Calibri" w:hAnsi="Calibri"/>
                <w:color w:val="000000"/>
                <w:sz w:val="22"/>
                <w:szCs w:val="22"/>
                <w:lang w:bidi="ar-SA"/>
              </w:rPr>
              <w:t> </w:t>
            </w:r>
          </w:p>
        </w:tc>
        <w:tc>
          <w:tcPr>
            <w:tcW w:w="1127" w:type="dxa"/>
            <w:tcBorders>
              <w:top w:val="nil"/>
              <w:left w:val="nil"/>
              <w:bottom w:val="single" w:sz="4" w:space="0" w:color="auto"/>
              <w:right w:val="single" w:sz="4" w:space="0" w:color="auto"/>
            </w:tcBorders>
            <w:vAlign w:val="center"/>
            <w:hideMark/>
          </w:tcPr>
          <w:p w14:paraId="24A2C01E" w14:textId="77777777" w:rsidR="00A16614" w:rsidRPr="006B6C51" w:rsidRDefault="00A16614" w:rsidP="00A16614">
            <w:pPr>
              <w:jc w:val="center"/>
              <w:rPr>
                <w:rFonts w:ascii="GHEA Grapalat" w:hAnsi="GHEA Grapalat"/>
                <w:sz w:val="22"/>
                <w:szCs w:val="22"/>
                <w:lang w:val="hy-AM"/>
              </w:rPr>
            </w:pPr>
          </w:p>
        </w:tc>
        <w:tc>
          <w:tcPr>
            <w:tcW w:w="1245" w:type="dxa"/>
            <w:tcBorders>
              <w:top w:val="nil"/>
              <w:left w:val="nil"/>
              <w:bottom w:val="single" w:sz="4" w:space="0" w:color="auto"/>
              <w:right w:val="single" w:sz="4" w:space="0" w:color="auto"/>
            </w:tcBorders>
            <w:noWrap/>
            <w:vAlign w:val="center"/>
            <w:hideMark/>
          </w:tcPr>
          <w:p w14:paraId="12B103E9" w14:textId="0E9C279B" w:rsidR="00A16614" w:rsidRPr="006B6C51" w:rsidRDefault="00A16614" w:rsidP="00A16614">
            <w:pPr>
              <w:jc w:val="center"/>
              <w:rPr>
                <w:rFonts w:ascii="GHEA Grapalat" w:hAnsi="GHEA Grapalat"/>
                <w:sz w:val="22"/>
                <w:szCs w:val="22"/>
                <w:lang w:val="hy-AM"/>
              </w:rPr>
            </w:pPr>
            <w:r>
              <w:rPr>
                <w:rFonts w:ascii="Arial" w:hAnsi="Arial" w:cs="Arial"/>
                <w:color w:val="000000"/>
                <w:sz w:val="20"/>
                <w:szCs w:val="20"/>
              </w:rPr>
              <w:t>289,7</w:t>
            </w:r>
          </w:p>
        </w:tc>
        <w:tc>
          <w:tcPr>
            <w:tcW w:w="1178" w:type="dxa"/>
            <w:gridSpan w:val="2"/>
            <w:tcBorders>
              <w:top w:val="nil"/>
              <w:left w:val="nil"/>
              <w:bottom w:val="single" w:sz="4" w:space="0" w:color="auto"/>
              <w:right w:val="single" w:sz="4" w:space="0" w:color="auto"/>
            </w:tcBorders>
            <w:vAlign w:val="center"/>
          </w:tcPr>
          <w:p w14:paraId="2BEFC049" w14:textId="2B314C0F" w:rsidR="00A16614" w:rsidRPr="006B6C51" w:rsidRDefault="00A16614" w:rsidP="00A16614">
            <w:pPr>
              <w:jc w:val="center"/>
              <w:rPr>
                <w:rFonts w:ascii="GHEA Grapalat" w:hAnsi="GHEA Grapalat"/>
                <w:sz w:val="22"/>
                <w:szCs w:val="22"/>
                <w:lang w:val="hy-AM"/>
              </w:rPr>
            </w:pPr>
            <w:r>
              <w:rPr>
                <w:rFonts w:ascii="Arial" w:hAnsi="Arial" w:cs="Arial"/>
                <w:color w:val="000000"/>
                <w:sz w:val="20"/>
                <w:szCs w:val="20"/>
              </w:rPr>
              <w:t>289,7</w:t>
            </w:r>
          </w:p>
        </w:tc>
        <w:tc>
          <w:tcPr>
            <w:tcW w:w="1116" w:type="dxa"/>
            <w:tcBorders>
              <w:top w:val="nil"/>
              <w:left w:val="nil"/>
              <w:bottom w:val="single" w:sz="4" w:space="0" w:color="auto"/>
              <w:right w:val="nil"/>
            </w:tcBorders>
            <w:vAlign w:val="center"/>
            <w:hideMark/>
          </w:tcPr>
          <w:p w14:paraId="27B084AA" w14:textId="77777777" w:rsidR="00A16614" w:rsidRPr="006736C6" w:rsidRDefault="00A16614" w:rsidP="00A16614">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A16614" w:rsidRPr="006736C6" w14:paraId="6D840B1A" w14:textId="77777777" w:rsidTr="00A16614">
        <w:trPr>
          <w:trHeight w:val="510"/>
        </w:trPr>
        <w:tc>
          <w:tcPr>
            <w:tcW w:w="1547" w:type="dxa"/>
            <w:tcBorders>
              <w:top w:val="nil"/>
              <w:left w:val="single" w:sz="4" w:space="0" w:color="auto"/>
              <w:bottom w:val="single" w:sz="4" w:space="0" w:color="auto"/>
              <w:right w:val="single" w:sz="4" w:space="0" w:color="auto"/>
            </w:tcBorders>
            <w:vAlign w:val="center"/>
            <w:hideMark/>
          </w:tcPr>
          <w:p w14:paraId="1F53AB6C" w14:textId="77777777" w:rsidR="00A16614" w:rsidRPr="00E60906" w:rsidRDefault="00A16614" w:rsidP="00A16614">
            <w:pPr>
              <w:jc w:val="center"/>
              <w:rPr>
                <w:rFonts w:ascii="GHEA Grapalat" w:hAnsi="GHEA Grapalat" w:cs="Calibri"/>
                <w:color w:val="000000"/>
                <w:sz w:val="18"/>
                <w:szCs w:val="18"/>
                <w:lang w:val="hy-AM"/>
              </w:rPr>
            </w:pPr>
            <w:r>
              <w:rPr>
                <w:rFonts w:ascii="GHEA Grapalat" w:hAnsi="GHEA Grapalat"/>
                <w:sz w:val="16"/>
                <w:szCs w:val="16"/>
                <w:lang w:val="hy-AM"/>
              </w:rPr>
              <w:t>3</w:t>
            </w:r>
          </w:p>
        </w:tc>
        <w:tc>
          <w:tcPr>
            <w:tcW w:w="1660" w:type="dxa"/>
            <w:tcBorders>
              <w:top w:val="nil"/>
              <w:left w:val="nil"/>
              <w:bottom w:val="single" w:sz="4" w:space="0" w:color="auto"/>
              <w:right w:val="single" w:sz="4" w:space="0" w:color="auto"/>
            </w:tcBorders>
            <w:vAlign w:val="center"/>
            <w:hideMark/>
          </w:tcPr>
          <w:p w14:paraId="67E3FFFC" w14:textId="77777777" w:rsidR="00A16614" w:rsidRDefault="00A16614" w:rsidP="00A16614">
            <w:pPr>
              <w:jc w:val="center"/>
              <w:rPr>
                <w:rFonts w:ascii="GHEA Grapalat" w:hAnsi="GHEA Grapalat" w:cs="Calibri"/>
                <w:color w:val="000000"/>
                <w:sz w:val="18"/>
                <w:szCs w:val="18"/>
              </w:rPr>
            </w:pPr>
            <w:r w:rsidRPr="00391B4F">
              <w:rPr>
                <w:rFonts w:ascii="GHEA Grapalat" w:hAnsi="GHEA Grapalat"/>
                <w:sz w:val="16"/>
                <w:szCs w:val="16"/>
              </w:rPr>
              <w:t>03221110</w:t>
            </w:r>
          </w:p>
        </w:tc>
        <w:tc>
          <w:tcPr>
            <w:tcW w:w="1753" w:type="dxa"/>
            <w:tcBorders>
              <w:top w:val="nil"/>
              <w:left w:val="nil"/>
              <w:bottom w:val="single" w:sz="4" w:space="0" w:color="auto"/>
              <w:right w:val="single" w:sz="4" w:space="0" w:color="auto"/>
            </w:tcBorders>
            <w:vAlign w:val="center"/>
            <w:hideMark/>
          </w:tcPr>
          <w:p w14:paraId="30E057C4" w14:textId="77777777" w:rsidR="00A16614" w:rsidRPr="00A93BBB" w:rsidRDefault="00A16614" w:rsidP="00A16614">
            <w:r w:rsidRPr="00A93BBB">
              <w:t>Морковь</w:t>
            </w:r>
          </w:p>
        </w:tc>
        <w:tc>
          <w:tcPr>
            <w:tcW w:w="1519" w:type="dxa"/>
            <w:tcBorders>
              <w:top w:val="nil"/>
              <w:left w:val="nil"/>
              <w:bottom w:val="single" w:sz="4" w:space="0" w:color="auto"/>
              <w:right w:val="single" w:sz="4" w:space="0" w:color="auto"/>
            </w:tcBorders>
            <w:vAlign w:val="center"/>
            <w:hideMark/>
          </w:tcPr>
          <w:p w14:paraId="2993BF4A" w14:textId="77777777" w:rsidR="00A16614" w:rsidRPr="006736C6" w:rsidRDefault="00A16614" w:rsidP="00A16614">
            <w:pPr>
              <w:jc w:val="center"/>
              <w:rPr>
                <w:rFonts w:ascii="Calibri" w:hAnsi="Calibri"/>
                <w:color w:val="000000"/>
                <w:sz w:val="20"/>
                <w:szCs w:val="20"/>
                <w:lang w:bidi="ar-SA"/>
              </w:rPr>
            </w:pPr>
            <w:r w:rsidRPr="006736C6">
              <w:rPr>
                <w:rFonts w:ascii="Calibri" w:hAnsi="Calibri"/>
                <w:color w:val="000000"/>
                <w:sz w:val="20"/>
                <w:szCs w:val="20"/>
                <w:lang w:bidi="ar-SA"/>
              </w:rPr>
              <w:t> </w:t>
            </w:r>
          </w:p>
        </w:tc>
        <w:tc>
          <w:tcPr>
            <w:tcW w:w="2310" w:type="dxa"/>
            <w:tcBorders>
              <w:top w:val="nil"/>
              <w:left w:val="nil"/>
              <w:bottom w:val="single" w:sz="4" w:space="0" w:color="auto"/>
              <w:right w:val="single" w:sz="4" w:space="0" w:color="auto"/>
            </w:tcBorders>
            <w:vAlign w:val="center"/>
            <w:hideMark/>
          </w:tcPr>
          <w:p w14:paraId="241E3F7E" w14:textId="77777777" w:rsidR="00A16614" w:rsidRPr="00623EFF" w:rsidRDefault="00A16614" w:rsidP="00A16614">
            <w:r w:rsidRPr="00623EFF">
              <w:t>Белые, крупные, высокорослые, удлиненные, цельные, по ширине делятся на 1-4 сорта, влажность от 13% до 14% в зависимости от сорта. Безопасность и маркировка по РА авто. 2007 г. Статья 9 Закона РА «О безопасности пищевых продуктов» и «Технический регламент требований к зерну, его производству, хранению, переработке и использованию», утвержденные Постановлением №22 от 11 января.</w:t>
            </w:r>
          </w:p>
        </w:tc>
        <w:tc>
          <w:tcPr>
            <w:tcW w:w="982" w:type="dxa"/>
            <w:tcBorders>
              <w:top w:val="nil"/>
              <w:left w:val="nil"/>
              <w:bottom w:val="single" w:sz="4" w:space="0" w:color="auto"/>
              <w:right w:val="single" w:sz="4" w:space="0" w:color="auto"/>
            </w:tcBorders>
            <w:noWrap/>
            <w:vAlign w:val="center"/>
            <w:hideMark/>
          </w:tcPr>
          <w:p w14:paraId="377694CC" w14:textId="77777777" w:rsidR="00A16614" w:rsidRPr="006736C6" w:rsidRDefault="00A16614" w:rsidP="00A16614">
            <w:pPr>
              <w:jc w:val="center"/>
              <w:rPr>
                <w:rFonts w:ascii="Arial LatArm" w:hAnsi="Arial LatArm"/>
                <w:color w:val="000000"/>
                <w:sz w:val="18"/>
                <w:szCs w:val="18"/>
                <w:lang w:bidi="ar-SA"/>
              </w:rPr>
            </w:pPr>
            <w:r w:rsidRPr="00E04259">
              <w:t>кг</w:t>
            </w:r>
          </w:p>
        </w:tc>
        <w:tc>
          <w:tcPr>
            <w:tcW w:w="1440" w:type="dxa"/>
            <w:tcBorders>
              <w:top w:val="nil"/>
              <w:left w:val="nil"/>
              <w:bottom w:val="single" w:sz="4" w:space="0" w:color="auto"/>
              <w:right w:val="single" w:sz="4" w:space="0" w:color="auto"/>
            </w:tcBorders>
            <w:noWrap/>
            <w:vAlign w:val="center"/>
            <w:hideMark/>
          </w:tcPr>
          <w:p w14:paraId="5B372FA6" w14:textId="77777777" w:rsidR="00A16614" w:rsidRPr="006736C6" w:rsidRDefault="00A16614" w:rsidP="00A16614">
            <w:pPr>
              <w:jc w:val="center"/>
              <w:rPr>
                <w:rFonts w:ascii="Calibri" w:hAnsi="Calibri"/>
                <w:color w:val="000000"/>
                <w:sz w:val="22"/>
                <w:szCs w:val="22"/>
                <w:lang w:bidi="ar-SA"/>
              </w:rPr>
            </w:pPr>
            <w:r w:rsidRPr="006736C6">
              <w:rPr>
                <w:rFonts w:ascii="Calibri" w:hAnsi="Calibri"/>
                <w:color w:val="000000"/>
                <w:sz w:val="22"/>
                <w:szCs w:val="22"/>
                <w:lang w:bidi="ar-SA"/>
              </w:rPr>
              <w:t> </w:t>
            </w:r>
          </w:p>
        </w:tc>
        <w:tc>
          <w:tcPr>
            <w:tcW w:w="1127" w:type="dxa"/>
            <w:tcBorders>
              <w:top w:val="nil"/>
              <w:left w:val="nil"/>
              <w:bottom w:val="single" w:sz="4" w:space="0" w:color="auto"/>
              <w:right w:val="single" w:sz="4" w:space="0" w:color="auto"/>
            </w:tcBorders>
            <w:vAlign w:val="center"/>
            <w:hideMark/>
          </w:tcPr>
          <w:p w14:paraId="6F2BCF77" w14:textId="77777777" w:rsidR="00A16614" w:rsidRPr="006B6C51" w:rsidRDefault="00A16614" w:rsidP="00A16614">
            <w:pPr>
              <w:jc w:val="center"/>
              <w:rPr>
                <w:rFonts w:ascii="GHEA Grapalat" w:hAnsi="GHEA Grapalat"/>
                <w:sz w:val="22"/>
                <w:szCs w:val="22"/>
                <w:lang w:val="hy-AM"/>
              </w:rPr>
            </w:pPr>
          </w:p>
        </w:tc>
        <w:tc>
          <w:tcPr>
            <w:tcW w:w="1245" w:type="dxa"/>
            <w:tcBorders>
              <w:top w:val="nil"/>
              <w:left w:val="nil"/>
              <w:bottom w:val="single" w:sz="4" w:space="0" w:color="auto"/>
              <w:right w:val="single" w:sz="4" w:space="0" w:color="auto"/>
            </w:tcBorders>
            <w:noWrap/>
            <w:vAlign w:val="center"/>
            <w:hideMark/>
          </w:tcPr>
          <w:p w14:paraId="7EC2F21A" w14:textId="270805FA" w:rsidR="00A16614" w:rsidRPr="006B6C51" w:rsidRDefault="00A16614" w:rsidP="00A16614">
            <w:pPr>
              <w:jc w:val="center"/>
              <w:rPr>
                <w:rFonts w:ascii="GHEA Grapalat" w:hAnsi="GHEA Grapalat"/>
                <w:sz w:val="22"/>
                <w:szCs w:val="22"/>
                <w:lang w:val="hy-AM"/>
              </w:rPr>
            </w:pPr>
            <w:r>
              <w:rPr>
                <w:rFonts w:ascii="Arial" w:hAnsi="Arial" w:cs="Arial"/>
                <w:color w:val="000000"/>
                <w:sz w:val="20"/>
                <w:szCs w:val="20"/>
              </w:rPr>
              <w:t>130,4</w:t>
            </w:r>
          </w:p>
        </w:tc>
        <w:tc>
          <w:tcPr>
            <w:tcW w:w="1178" w:type="dxa"/>
            <w:gridSpan w:val="2"/>
            <w:tcBorders>
              <w:top w:val="nil"/>
              <w:left w:val="nil"/>
              <w:bottom w:val="single" w:sz="4" w:space="0" w:color="auto"/>
              <w:right w:val="single" w:sz="4" w:space="0" w:color="auto"/>
            </w:tcBorders>
            <w:vAlign w:val="center"/>
          </w:tcPr>
          <w:p w14:paraId="17CEC29D" w14:textId="1D3F9CB7" w:rsidR="00A16614" w:rsidRPr="006B6C51" w:rsidRDefault="00A16614" w:rsidP="00A16614">
            <w:pPr>
              <w:jc w:val="center"/>
              <w:rPr>
                <w:rFonts w:ascii="GHEA Grapalat" w:hAnsi="GHEA Grapalat"/>
                <w:sz w:val="22"/>
                <w:szCs w:val="22"/>
                <w:lang w:val="hy-AM"/>
              </w:rPr>
            </w:pPr>
            <w:r>
              <w:rPr>
                <w:rFonts w:ascii="Arial" w:hAnsi="Arial" w:cs="Arial"/>
                <w:color w:val="000000"/>
                <w:sz w:val="20"/>
                <w:szCs w:val="20"/>
              </w:rPr>
              <w:t>130,4</w:t>
            </w:r>
          </w:p>
        </w:tc>
        <w:tc>
          <w:tcPr>
            <w:tcW w:w="1116" w:type="dxa"/>
            <w:tcBorders>
              <w:top w:val="nil"/>
              <w:left w:val="nil"/>
              <w:bottom w:val="single" w:sz="4" w:space="0" w:color="auto"/>
              <w:right w:val="nil"/>
            </w:tcBorders>
            <w:vAlign w:val="center"/>
            <w:hideMark/>
          </w:tcPr>
          <w:p w14:paraId="720CBB8D" w14:textId="77777777" w:rsidR="00A16614" w:rsidRPr="006736C6" w:rsidRDefault="00A16614" w:rsidP="00A16614">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A16614" w:rsidRPr="006736C6" w14:paraId="4A80046D" w14:textId="77777777" w:rsidTr="00A16614">
        <w:trPr>
          <w:trHeight w:val="510"/>
        </w:trPr>
        <w:tc>
          <w:tcPr>
            <w:tcW w:w="1547" w:type="dxa"/>
            <w:tcBorders>
              <w:top w:val="nil"/>
              <w:left w:val="single" w:sz="4" w:space="0" w:color="auto"/>
              <w:bottom w:val="nil"/>
              <w:right w:val="single" w:sz="4" w:space="0" w:color="auto"/>
            </w:tcBorders>
            <w:vAlign w:val="center"/>
            <w:hideMark/>
          </w:tcPr>
          <w:p w14:paraId="7DAAE073" w14:textId="77777777" w:rsidR="00A16614" w:rsidRPr="00E60906" w:rsidRDefault="00A16614" w:rsidP="00A16614">
            <w:pPr>
              <w:jc w:val="center"/>
              <w:rPr>
                <w:rFonts w:ascii="GHEA Grapalat" w:hAnsi="GHEA Grapalat" w:cs="Calibri"/>
                <w:color w:val="000000"/>
                <w:sz w:val="18"/>
                <w:szCs w:val="18"/>
                <w:lang w:val="hy-AM"/>
              </w:rPr>
            </w:pPr>
            <w:r>
              <w:rPr>
                <w:rFonts w:ascii="GHEA Grapalat" w:hAnsi="GHEA Grapalat"/>
                <w:sz w:val="16"/>
                <w:szCs w:val="16"/>
                <w:lang w:val="hy-AM"/>
              </w:rPr>
              <w:lastRenderedPageBreak/>
              <w:t>4</w:t>
            </w:r>
          </w:p>
        </w:tc>
        <w:tc>
          <w:tcPr>
            <w:tcW w:w="1660" w:type="dxa"/>
            <w:tcBorders>
              <w:top w:val="nil"/>
              <w:left w:val="nil"/>
              <w:bottom w:val="nil"/>
              <w:right w:val="single" w:sz="4" w:space="0" w:color="auto"/>
            </w:tcBorders>
            <w:vAlign w:val="center"/>
            <w:hideMark/>
          </w:tcPr>
          <w:p w14:paraId="1F718D4C" w14:textId="77777777" w:rsidR="00A16614" w:rsidRDefault="00A16614" w:rsidP="00A16614">
            <w:pPr>
              <w:jc w:val="center"/>
              <w:rPr>
                <w:rFonts w:ascii="GHEA Grapalat" w:hAnsi="GHEA Grapalat" w:cs="Calibri"/>
                <w:color w:val="000000"/>
                <w:sz w:val="18"/>
                <w:szCs w:val="18"/>
              </w:rPr>
            </w:pPr>
            <w:r w:rsidRPr="00391B4F">
              <w:rPr>
                <w:rFonts w:ascii="GHEA Grapalat" w:hAnsi="GHEA Grapalat"/>
                <w:sz w:val="16"/>
                <w:szCs w:val="16"/>
              </w:rPr>
              <w:t>03222128</w:t>
            </w:r>
          </w:p>
        </w:tc>
        <w:tc>
          <w:tcPr>
            <w:tcW w:w="1753" w:type="dxa"/>
            <w:tcBorders>
              <w:top w:val="nil"/>
              <w:left w:val="nil"/>
              <w:bottom w:val="nil"/>
              <w:right w:val="single" w:sz="4" w:space="0" w:color="auto"/>
            </w:tcBorders>
            <w:vAlign w:val="center"/>
            <w:hideMark/>
          </w:tcPr>
          <w:p w14:paraId="62465747" w14:textId="77777777" w:rsidR="00A16614" w:rsidRPr="00A93BBB" w:rsidRDefault="00A16614" w:rsidP="00A16614">
            <w:r w:rsidRPr="00A93BBB">
              <w:t>Яблоко</w:t>
            </w:r>
          </w:p>
        </w:tc>
        <w:tc>
          <w:tcPr>
            <w:tcW w:w="1519" w:type="dxa"/>
            <w:tcBorders>
              <w:top w:val="nil"/>
              <w:left w:val="nil"/>
              <w:bottom w:val="nil"/>
              <w:right w:val="single" w:sz="4" w:space="0" w:color="auto"/>
            </w:tcBorders>
            <w:vAlign w:val="center"/>
            <w:hideMark/>
          </w:tcPr>
          <w:p w14:paraId="3F8F2140" w14:textId="77777777" w:rsidR="00A16614" w:rsidRPr="006736C6" w:rsidRDefault="00A16614" w:rsidP="00A16614">
            <w:pPr>
              <w:jc w:val="center"/>
              <w:rPr>
                <w:rFonts w:ascii="Calibri" w:hAnsi="Calibri"/>
                <w:color w:val="000000"/>
                <w:sz w:val="20"/>
                <w:szCs w:val="20"/>
                <w:lang w:bidi="ar-SA"/>
              </w:rPr>
            </w:pPr>
            <w:r w:rsidRPr="006736C6">
              <w:rPr>
                <w:rFonts w:ascii="Calibri" w:hAnsi="Calibri"/>
                <w:color w:val="000000"/>
                <w:sz w:val="20"/>
                <w:szCs w:val="20"/>
                <w:lang w:bidi="ar-SA"/>
              </w:rPr>
              <w:t> </w:t>
            </w:r>
          </w:p>
        </w:tc>
        <w:tc>
          <w:tcPr>
            <w:tcW w:w="2310" w:type="dxa"/>
            <w:tcBorders>
              <w:top w:val="nil"/>
              <w:left w:val="nil"/>
              <w:bottom w:val="nil"/>
              <w:right w:val="single" w:sz="4" w:space="0" w:color="auto"/>
            </w:tcBorders>
            <w:vAlign w:val="center"/>
          </w:tcPr>
          <w:p w14:paraId="70FB61A6" w14:textId="77777777" w:rsidR="00A16614" w:rsidRPr="004112CB" w:rsidRDefault="00A16614" w:rsidP="00A16614">
            <w:r w:rsidRPr="00A153AA">
              <w:t xml:space="preserve">Яблоко свежее, I </w:t>
            </w:r>
            <w:proofErr w:type="spellStart"/>
            <w:r w:rsidRPr="00A153AA">
              <w:t>фруктологическая</w:t>
            </w:r>
            <w:proofErr w:type="spellEnd"/>
            <w:r w:rsidRPr="00A153AA">
              <w:t xml:space="preserve"> группа, разные сорта Армении, узкий диаметр не менее 5 см, безопасность и маркировка согласно постановлению правительства РА от 2006 года. Статья 9 Закона Республики Армения «Технический регламент свежих фруктов и овощей» и «Безопасность пищевых продуктов», утвержденных Постановлением № 1913 от 21 декабря.</w:t>
            </w:r>
          </w:p>
        </w:tc>
        <w:tc>
          <w:tcPr>
            <w:tcW w:w="982" w:type="dxa"/>
            <w:tcBorders>
              <w:top w:val="nil"/>
              <w:left w:val="nil"/>
              <w:bottom w:val="nil"/>
              <w:right w:val="single" w:sz="4" w:space="0" w:color="auto"/>
            </w:tcBorders>
            <w:noWrap/>
            <w:vAlign w:val="center"/>
            <w:hideMark/>
          </w:tcPr>
          <w:p w14:paraId="76DE0F7E" w14:textId="77777777" w:rsidR="00A16614" w:rsidRPr="006736C6" w:rsidRDefault="00A16614" w:rsidP="00A16614">
            <w:pPr>
              <w:jc w:val="center"/>
              <w:rPr>
                <w:rFonts w:ascii="Arial LatArm" w:hAnsi="Arial LatArm"/>
                <w:color w:val="000000"/>
                <w:sz w:val="18"/>
                <w:szCs w:val="18"/>
                <w:lang w:bidi="ar-SA"/>
              </w:rPr>
            </w:pPr>
            <w:r w:rsidRPr="00E04259">
              <w:t>кг</w:t>
            </w:r>
          </w:p>
        </w:tc>
        <w:tc>
          <w:tcPr>
            <w:tcW w:w="1440" w:type="dxa"/>
            <w:tcBorders>
              <w:top w:val="nil"/>
              <w:left w:val="nil"/>
              <w:bottom w:val="nil"/>
              <w:right w:val="single" w:sz="4" w:space="0" w:color="auto"/>
            </w:tcBorders>
            <w:noWrap/>
            <w:vAlign w:val="center"/>
            <w:hideMark/>
          </w:tcPr>
          <w:p w14:paraId="40054E15" w14:textId="77777777" w:rsidR="00A16614" w:rsidRPr="006736C6" w:rsidRDefault="00A16614" w:rsidP="00A16614">
            <w:pPr>
              <w:jc w:val="center"/>
              <w:rPr>
                <w:rFonts w:ascii="Calibri" w:hAnsi="Calibri"/>
                <w:color w:val="000000"/>
                <w:sz w:val="22"/>
                <w:szCs w:val="22"/>
                <w:lang w:bidi="ar-SA"/>
              </w:rPr>
            </w:pPr>
            <w:r w:rsidRPr="006736C6">
              <w:rPr>
                <w:rFonts w:ascii="Calibri" w:hAnsi="Calibri"/>
                <w:color w:val="000000"/>
                <w:sz w:val="22"/>
                <w:szCs w:val="22"/>
                <w:lang w:bidi="ar-SA"/>
              </w:rPr>
              <w:t> </w:t>
            </w:r>
          </w:p>
        </w:tc>
        <w:tc>
          <w:tcPr>
            <w:tcW w:w="1127" w:type="dxa"/>
            <w:tcBorders>
              <w:top w:val="nil"/>
              <w:left w:val="nil"/>
              <w:bottom w:val="nil"/>
              <w:right w:val="single" w:sz="4" w:space="0" w:color="auto"/>
            </w:tcBorders>
            <w:vAlign w:val="center"/>
            <w:hideMark/>
          </w:tcPr>
          <w:p w14:paraId="26915878" w14:textId="77777777" w:rsidR="00A16614" w:rsidRPr="006B6C51" w:rsidRDefault="00A16614" w:rsidP="00A16614">
            <w:pPr>
              <w:jc w:val="center"/>
              <w:rPr>
                <w:rFonts w:ascii="GHEA Grapalat" w:hAnsi="GHEA Grapalat"/>
                <w:sz w:val="22"/>
                <w:szCs w:val="22"/>
                <w:lang w:val="hy-AM"/>
              </w:rPr>
            </w:pPr>
          </w:p>
        </w:tc>
        <w:tc>
          <w:tcPr>
            <w:tcW w:w="1245" w:type="dxa"/>
            <w:tcBorders>
              <w:top w:val="nil"/>
              <w:left w:val="nil"/>
              <w:bottom w:val="nil"/>
              <w:right w:val="single" w:sz="4" w:space="0" w:color="auto"/>
            </w:tcBorders>
            <w:noWrap/>
            <w:vAlign w:val="center"/>
          </w:tcPr>
          <w:p w14:paraId="30FBA918" w14:textId="3EC053C9" w:rsidR="00A16614" w:rsidRPr="00154DDB" w:rsidRDefault="00A16614" w:rsidP="00A16614">
            <w:pPr>
              <w:jc w:val="center"/>
              <w:rPr>
                <w:rFonts w:ascii="Calibri" w:hAnsi="Calibri"/>
                <w:color w:val="000000"/>
                <w:sz w:val="20"/>
                <w:szCs w:val="20"/>
                <w:lang w:val="en-US"/>
              </w:rPr>
            </w:pPr>
            <w:r>
              <w:rPr>
                <w:rFonts w:ascii="Arial" w:hAnsi="Arial" w:cs="Arial"/>
                <w:color w:val="000000"/>
                <w:sz w:val="20"/>
                <w:szCs w:val="20"/>
              </w:rPr>
              <w:t>1207</w:t>
            </w:r>
          </w:p>
        </w:tc>
        <w:tc>
          <w:tcPr>
            <w:tcW w:w="1178" w:type="dxa"/>
            <w:gridSpan w:val="2"/>
            <w:tcBorders>
              <w:top w:val="nil"/>
              <w:left w:val="nil"/>
              <w:bottom w:val="nil"/>
              <w:right w:val="single" w:sz="4" w:space="0" w:color="auto"/>
            </w:tcBorders>
            <w:vAlign w:val="center"/>
          </w:tcPr>
          <w:p w14:paraId="4192CBB8" w14:textId="2C6BD3FA" w:rsidR="00A16614" w:rsidRPr="00154DDB" w:rsidRDefault="00A16614" w:rsidP="00A16614">
            <w:pPr>
              <w:jc w:val="center"/>
              <w:rPr>
                <w:rFonts w:ascii="Calibri" w:hAnsi="Calibri"/>
                <w:color w:val="000000"/>
                <w:sz w:val="20"/>
                <w:szCs w:val="20"/>
                <w:lang w:val="en-US"/>
              </w:rPr>
            </w:pPr>
            <w:r>
              <w:rPr>
                <w:rFonts w:ascii="Arial" w:hAnsi="Arial" w:cs="Arial"/>
                <w:color w:val="000000"/>
                <w:sz w:val="20"/>
                <w:szCs w:val="20"/>
              </w:rPr>
              <w:t>1207</w:t>
            </w:r>
          </w:p>
        </w:tc>
        <w:tc>
          <w:tcPr>
            <w:tcW w:w="1116" w:type="dxa"/>
            <w:tcBorders>
              <w:top w:val="nil"/>
              <w:left w:val="nil"/>
              <w:bottom w:val="nil"/>
              <w:right w:val="nil"/>
            </w:tcBorders>
            <w:vAlign w:val="center"/>
            <w:hideMark/>
          </w:tcPr>
          <w:p w14:paraId="379E2F0E" w14:textId="77777777" w:rsidR="00A16614" w:rsidRPr="006736C6" w:rsidRDefault="00A16614" w:rsidP="00A16614">
            <w:pPr>
              <w:jc w:val="center"/>
              <w:rPr>
                <w:rFonts w:ascii="Arial LatArm" w:hAnsi="Arial LatArm"/>
                <w:color w:val="000000"/>
                <w:sz w:val="18"/>
                <w:szCs w:val="18"/>
                <w:lang w:bidi="ar-SA"/>
              </w:rPr>
            </w:pPr>
            <w:r w:rsidRPr="006736C6">
              <w:rPr>
                <w:rFonts w:ascii="Calibri" w:hAnsi="Calibri" w:cs="Calibri"/>
                <w:color w:val="000000"/>
                <w:sz w:val="18"/>
                <w:szCs w:val="18"/>
                <w:lang w:bidi="ar-SA"/>
              </w:rPr>
              <w:t>По</w:t>
            </w:r>
            <w:r w:rsidRPr="006736C6">
              <w:rPr>
                <w:rFonts w:ascii="Arial LatArm" w:hAnsi="Arial LatArm"/>
                <w:color w:val="000000"/>
                <w:sz w:val="18"/>
                <w:szCs w:val="18"/>
                <w:lang w:bidi="ar-SA"/>
              </w:rPr>
              <w:t xml:space="preserve"> </w:t>
            </w:r>
            <w:r w:rsidRPr="006736C6">
              <w:rPr>
                <w:rFonts w:ascii="Calibri" w:hAnsi="Calibri" w:cs="Calibri"/>
                <w:color w:val="000000"/>
                <w:sz w:val="18"/>
                <w:szCs w:val="18"/>
                <w:lang w:bidi="ar-SA"/>
              </w:rPr>
              <w:t>порядку</w:t>
            </w:r>
          </w:p>
        </w:tc>
      </w:tr>
      <w:tr w:rsidR="00A16614" w:rsidRPr="006736C6" w14:paraId="738A9A99" w14:textId="77777777" w:rsidTr="00A16614">
        <w:trPr>
          <w:trHeight w:val="510"/>
        </w:trPr>
        <w:tc>
          <w:tcPr>
            <w:tcW w:w="1547" w:type="dxa"/>
            <w:tcBorders>
              <w:top w:val="nil"/>
              <w:left w:val="single" w:sz="4" w:space="0" w:color="auto"/>
              <w:bottom w:val="single" w:sz="4" w:space="0" w:color="auto"/>
              <w:right w:val="single" w:sz="4" w:space="0" w:color="auto"/>
            </w:tcBorders>
            <w:vAlign w:val="center"/>
          </w:tcPr>
          <w:p w14:paraId="2C36A95C" w14:textId="77777777" w:rsidR="00A16614" w:rsidRPr="00E60906" w:rsidRDefault="00A16614" w:rsidP="00A16614">
            <w:pPr>
              <w:jc w:val="center"/>
              <w:rPr>
                <w:rFonts w:ascii="GHEA Grapalat" w:hAnsi="GHEA Grapalat" w:cs="Calibri"/>
                <w:color w:val="000000"/>
                <w:sz w:val="18"/>
                <w:szCs w:val="18"/>
                <w:lang w:val="hy-AM"/>
              </w:rPr>
            </w:pPr>
          </w:p>
        </w:tc>
        <w:tc>
          <w:tcPr>
            <w:tcW w:w="1660" w:type="dxa"/>
            <w:tcBorders>
              <w:top w:val="nil"/>
              <w:left w:val="nil"/>
              <w:bottom w:val="single" w:sz="4" w:space="0" w:color="auto"/>
              <w:right w:val="single" w:sz="4" w:space="0" w:color="auto"/>
            </w:tcBorders>
            <w:vAlign w:val="center"/>
          </w:tcPr>
          <w:p w14:paraId="480BE724" w14:textId="77777777" w:rsidR="00A16614" w:rsidRDefault="00A16614" w:rsidP="00A16614">
            <w:pPr>
              <w:jc w:val="center"/>
              <w:rPr>
                <w:rFonts w:ascii="GHEA Grapalat" w:hAnsi="GHEA Grapalat" w:cs="Calibri"/>
                <w:color w:val="000000"/>
                <w:sz w:val="18"/>
                <w:szCs w:val="18"/>
              </w:rPr>
            </w:pPr>
          </w:p>
        </w:tc>
        <w:tc>
          <w:tcPr>
            <w:tcW w:w="1753" w:type="dxa"/>
            <w:tcBorders>
              <w:top w:val="nil"/>
              <w:left w:val="nil"/>
              <w:bottom w:val="single" w:sz="4" w:space="0" w:color="auto"/>
              <w:right w:val="single" w:sz="4" w:space="0" w:color="auto"/>
            </w:tcBorders>
            <w:vAlign w:val="center"/>
          </w:tcPr>
          <w:p w14:paraId="0BAF3D2D" w14:textId="77777777" w:rsidR="00A16614" w:rsidRPr="00A93BBB" w:rsidRDefault="00A16614" w:rsidP="00A16614"/>
        </w:tc>
        <w:tc>
          <w:tcPr>
            <w:tcW w:w="1519" w:type="dxa"/>
            <w:tcBorders>
              <w:top w:val="nil"/>
              <w:left w:val="nil"/>
              <w:bottom w:val="single" w:sz="4" w:space="0" w:color="auto"/>
              <w:right w:val="single" w:sz="4" w:space="0" w:color="auto"/>
            </w:tcBorders>
            <w:vAlign w:val="center"/>
          </w:tcPr>
          <w:p w14:paraId="5CCAACCE" w14:textId="77777777" w:rsidR="00A16614" w:rsidRPr="006736C6" w:rsidRDefault="00A16614" w:rsidP="00A16614">
            <w:pPr>
              <w:jc w:val="center"/>
              <w:rPr>
                <w:rFonts w:ascii="Calibri" w:hAnsi="Calibri"/>
                <w:color w:val="000000"/>
                <w:sz w:val="20"/>
                <w:szCs w:val="20"/>
                <w:lang w:bidi="ar-SA"/>
              </w:rPr>
            </w:pPr>
          </w:p>
        </w:tc>
        <w:tc>
          <w:tcPr>
            <w:tcW w:w="2310" w:type="dxa"/>
            <w:tcBorders>
              <w:top w:val="nil"/>
              <w:left w:val="nil"/>
              <w:bottom w:val="single" w:sz="4" w:space="0" w:color="auto"/>
              <w:right w:val="single" w:sz="4" w:space="0" w:color="auto"/>
            </w:tcBorders>
            <w:vAlign w:val="center"/>
          </w:tcPr>
          <w:p w14:paraId="66544349" w14:textId="77777777" w:rsidR="00A16614" w:rsidRPr="004112CB" w:rsidRDefault="00A16614" w:rsidP="00A16614"/>
        </w:tc>
        <w:tc>
          <w:tcPr>
            <w:tcW w:w="982" w:type="dxa"/>
            <w:tcBorders>
              <w:top w:val="nil"/>
              <w:left w:val="nil"/>
              <w:bottom w:val="single" w:sz="4" w:space="0" w:color="auto"/>
              <w:right w:val="single" w:sz="4" w:space="0" w:color="auto"/>
            </w:tcBorders>
            <w:noWrap/>
            <w:vAlign w:val="center"/>
          </w:tcPr>
          <w:p w14:paraId="49A6294D" w14:textId="77777777" w:rsidR="00A16614" w:rsidRPr="00E04259" w:rsidRDefault="00A16614" w:rsidP="00A16614">
            <w:pPr>
              <w:jc w:val="center"/>
            </w:pPr>
          </w:p>
        </w:tc>
        <w:tc>
          <w:tcPr>
            <w:tcW w:w="1440" w:type="dxa"/>
            <w:tcBorders>
              <w:top w:val="nil"/>
              <w:left w:val="nil"/>
              <w:bottom w:val="single" w:sz="4" w:space="0" w:color="auto"/>
              <w:right w:val="single" w:sz="4" w:space="0" w:color="auto"/>
            </w:tcBorders>
            <w:noWrap/>
            <w:vAlign w:val="center"/>
          </w:tcPr>
          <w:p w14:paraId="068B4A64" w14:textId="77777777" w:rsidR="00A16614" w:rsidRPr="006736C6" w:rsidRDefault="00A16614" w:rsidP="00A16614">
            <w:pPr>
              <w:jc w:val="center"/>
              <w:rPr>
                <w:rFonts w:ascii="Calibri" w:hAnsi="Calibri"/>
                <w:color w:val="000000"/>
                <w:sz w:val="22"/>
                <w:szCs w:val="22"/>
                <w:lang w:bidi="ar-SA"/>
              </w:rPr>
            </w:pPr>
          </w:p>
        </w:tc>
        <w:tc>
          <w:tcPr>
            <w:tcW w:w="1127" w:type="dxa"/>
            <w:tcBorders>
              <w:top w:val="nil"/>
              <w:left w:val="nil"/>
              <w:bottom w:val="single" w:sz="4" w:space="0" w:color="auto"/>
              <w:right w:val="single" w:sz="4" w:space="0" w:color="auto"/>
            </w:tcBorders>
            <w:vAlign w:val="center"/>
          </w:tcPr>
          <w:p w14:paraId="28B18285" w14:textId="77777777" w:rsidR="00A16614" w:rsidRPr="006B6C51" w:rsidRDefault="00A16614" w:rsidP="00A16614">
            <w:pPr>
              <w:jc w:val="center"/>
              <w:rPr>
                <w:rFonts w:ascii="GHEA Grapalat" w:hAnsi="GHEA Grapalat"/>
                <w:sz w:val="22"/>
                <w:szCs w:val="22"/>
                <w:lang w:val="hy-AM"/>
              </w:rPr>
            </w:pPr>
          </w:p>
        </w:tc>
        <w:tc>
          <w:tcPr>
            <w:tcW w:w="1245" w:type="dxa"/>
            <w:tcBorders>
              <w:top w:val="nil"/>
              <w:left w:val="nil"/>
              <w:bottom w:val="single" w:sz="4" w:space="0" w:color="auto"/>
              <w:right w:val="single" w:sz="4" w:space="0" w:color="auto"/>
            </w:tcBorders>
            <w:noWrap/>
            <w:vAlign w:val="center"/>
          </w:tcPr>
          <w:p w14:paraId="3CE8F7E4" w14:textId="0832DFFF" w:rsidR="00A16614" w:rsidRPr="00154DDB" w:rsidRDefault="00A16614" w:rsidP="00A16614">
            <w:pPr>
              <w:jc w:val="center"/>
              <w:rPr>
                <w:rFonts w:ascii="Calibri" w:hAnsi="Calibri"/>
                <w:color w:val="000000"/>
                <w:sz w:val="20"/>
                <w:szCs w:val="20"/>
                <w:lang w:val="en-US"/>
              </w:rPr>
            </w:pPr>
            <w:r>
              <w:rPr>
                <w:rFonts w:ascii="Arial" w:hAnsi="Arial" w:cs="Arial"/>
                <w:color w:val="000000"/>
                <w:sz w:val="20"/>
                <w:szCs w:val="20"/>
              </w:rPr>
              <w:t>724,2</w:t>
            </w:r>
          </w:p>
        </w:tc>
        <w:tc>
          <w:tcPr>
            <w:tcW w:w="1178" w:type="dxa"/>
            <w:gridSpan w:val="2"/>
            <w:tcBorders>
              <w:top w:val="nil"/>
              <w:left w:val="nil"/>
              <w:bottom w:val="single" w:sz="4" w:space="0" w:color="auto"/>
              <w:right w:val="single" w:sz="4" w:space="0" w:color="auto"/>
            </w:tcBorders>
            <w:vAlign w:val="center"/>
          </w:tcPr>
          <w:p w14:paraId="507ABBEC" w14:textId="3FAFD9D7" w:rsidR="00A16614" w:rsidRPr="00154DDB" w:rsidRDefault="00A16614" w:rsidP="00A16614">
            <w:pPr>
              <w:jc w:val="center"/>
              <w:rPr>
                <w:rFonts w:ascii="Calibri" w:hAnsi="Calibri"/>
                <w:color w:val="000000"/>
                <w:sz w:val="20"/>
                <w:szCs w:val="20"/>
                <w:lang w:val="en-US"/>
              </w:rPr>
            </w:pPr>
            <w:r>
              <w:rPr>
                <w:rFonts w:ascii="Arial" w:hAnsi="Arial" w:cs="Arial"/>
                <w:color w:val="000000"/>
                <w:sz w:val="20"/>
                <w:szCs w:val="20"/>
              </w:rPr>
              <w:t>724,2</w:t>
            </w:r>
          </w:p>
        </w:tc>
        <w:tc>
          <w:tcPr>
            <w:tcW w:w="1116" w:type="dxa"/>
            <w:tcBorders>
              <w:top w:val="nil"/>
              <w:left w:val="nil"/>
              <w:bottom w:val="single" w:sz="4" w:space="0" w:color="auto"/>
              <w:right w:val="nil"/>
            </w:tcBorders>
            <w:vAlign w:val="center"/>
          </w:tcPr>
          <w:p w14:paraId="0F881B43" w14:textId="77777777" w:rsidR="00A16614" w:rsidRPr="006736C6" w:rsidRDefault="00A16614" w:rsidP="00A16614">
            <w:pPr>
              <w:jc w:val="center"/>
              <w:rPr>
                <w:rFonts w:ascii="Calibri" w:hAnsi="Calibri" w:cs="Calibri"/>
                <w:color w:val="000000"/>
                <w:sz w:val="18"/>
                <w:szCs w:val="18"/>
                <w:lang w:bidi="ar-SA"/>
              </w:rPr>
            </w:pPr>
          </w:p>
        </w:tc>
      </w:tr>
      <w:tr w:rsidR="00A16614" w:rsidRPr="006736C6" w14:paraId="5ADAD8AC" w14:textId="77777777" w:rsidTr="00A16614">
        <w:trPr>
          <w:trHeight w:val="510"/>
        </w:trPr>
        <w:tc>
          <w:tcPr>
            <w:tcW w:w="1547" w:type="dxa"/>
            <w:tcBorders>
              <w:top w:val="nil"/>
              <w:left w:val="single" w:sz="4" w:space="0" w:color="auto"/>
              <w:bottom w:val="single" w:sz="4" w:space="0" w:color="auto"/>
              <w:right w:val="single" w:sz="4" w:space="0" w:color="auto"/>
            </w:tcBorders>
            <w:vAlign w:val="center"/>
          </w:tcPr>
          <w:p w14:paraId="2759E7CE" w14:textId="77777777" w:rsidR="00A16614" w:rsidRPr="00E60906" w:rsidRDefault="00A16614" w:rsidP="00A16614">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5</w:t>
            </w:r>
          </w:p>
        </w:tc>
        <w:tc>
          <w:tcPr>
            <w:tcW w:w="1660" w:type="dxa"/>
            <w:tcBorders>
              <w:top w:val="nil"/>
              <w:left w:val="nil"/>
              <w:bottom w:val="single" w:sz="4" w:space="0" w:color="auto"/>
              <w:right w:val="single" w:sz="4" w:space="0" w:color="auto"/>
            </w:tcBorders>
            <w:vAlign w:val="center"/>
          </w:tcPr>
          <w:p w14:paraId="3F1E8601" w14:textId="77777777" w:rsidR="00A16614" w:rsidRPr="007E4142" w:rsidRDefault="00A16614" w:rsidP="00A16614">
            <w:pPr>
              <w:jc w:val="center"/>
              <w:rPr>
                <w:rFonts w:ascii="GHEA Grapalat" w:hAnsi="GHEA Grapalat" w:cs="Calibri"/>
                <w:color w:val="000000"/>
                <w:sz w:val="18"/>
                <w:szCs w:val="18"/>
              </w:rPr>
            </w:pPr>
            <w:r w:rsidRPr="00391B4F">
              <w:rPr>
                <w:rFonts w:ascii="GHEA Grapalat" w:hAnsi="GHEA Grapalat"/>
                <w:sz w:val="16"/>
                <w:szCs w:val="16"/>
              </w:rPr>
              <w:t>03221100</w:t>
            </w:r>
          </w:p>
        </w:tc>
        <w:tc>
          <w:tcPr>
            <w:tcW w:w="1753" w:type="dxa"/>
            <w:tcBorders>
              <w:top w:val="nil"/>
              <w:left w:val="nil"/>
              <w:bottom w:val="single" w:sz="4" w:space="0" w:color="auto"/>
              <w:right w:val="single" w:sz="4" w:space="0" w:color="auto"/>
            </w:tcBorders>
            <w:vAlign w:val="center"/>
          </w:tcPr>
          <w:p w14:paraId="1107A8BC" w14:textId="77777777" w:rsidR="00A16614" w:rsidRPr="00A93BBB" w:rsidRDefault="00A16614" w:rsidP="00A16614">
            <w:r w:rsidRPr="00A93BBB">
              <w:t>Капуста</w:t>
            </w:r>
          </w:p>
        </w:tc>
        <w:tc>
          <w:tcPr>
            <w:tcW w:w="1519" w:type="dxa"/>
            <w:tcBorders>
              <w:top w:val="nil"/>
              <w:left w:val="nil"/>
              <w:bottom w:val="single" w:sz="4" w:space="0" w:color="auto"/>
              <w:right w:val="single" w:sz="4" w:space="0" w:color="auto"/>
            </w:tcBorders>
            <w:vAlign w:val="center"/>
          </w:tcPr>
          <w:p w14:paraId="6DE0FC00" w14:textId="77777777" w:rsidR="00A16614" w:rsidRPr="006736C6" w:rsidRDefault="00A16614" w:rsidP="00A16614">
            <w:pPr>
              <w:jc w:val="center"/>
              <w:rPr>
                <w:rFonts w:ascii="Calibri" w:hAnsi="Calibri"/>
                <w:color w:val="000000"/>
                <w:sz w:val="20"/>
                <w:szCs w:val="20"/>
                <w:lang w:bidi="ar-SA"/>
              </w:rPr>
            </w:pPr>
          </w:p>
        </w:tc>
        <w:tc>
          <w:tcPr>
            <w:tcW w:w="2310" w:type="dxa"/>
            <w:tcBorders>
              <w:top w:val="nil"/>
              <w:left w:val="nil"/>
              <w:bottom w:val="single" w:sz="4" w:space="0" w:color="auto"/>
              <w:right w:val="single" w:sz="4" w:space="0" w:color="auto"/>
            </w:tcBorders>
            <w:vAlign w:val="center"/>
          </w:tcPr>
          <w:p w14:paraId="6B3085AE" w14:textId="77777777" w:rsidR="00A16614" w:rsidRPr="004112CB" w:rsidRDefault="00A16614" w:rsidP="00A16614">
            <w:r w:rsidRPr="00A153AA">
              <w:t xml:space="preserve">Капуста свежая для поставки и реализации в сетевые магазины и предприятия общественного </w:t>
            </w:r>
            <w:r w:rsidRPr="00A153AA">
              <w:lastRenderedPageBreak/>
              <w:t xml:space="preserve">питания. Свежую капусту делят на следующие виды по срокам созревания: раннюю, среднюю и позднюю. Внешний вид: кочаны свежие, цельные, чистые, здоровые, полностью сформированные, без болезней, без всходов, с характерной для данного ботанического вида окраской. по форме и вкусу и запаху, без посторонних запаха и вкуса. Кочаны не должны повреждаться сельскохозяйственными вредителями, не должны иметь избыточного внешнего увлажнения, должны быть плотными или менее плотными, но не ломкими, ранней </w:t>
            </w:r>
            <w:r w:rsidRPr="00A153AA">
              <w:lastRenderedPageBreak/>
              <w:t>капустой с разной степенью ломкости. Длина кочана не более 3см. Масса очищенных кочанов не менее 0,8 кг, ранней капусты - 0,3-0,4 кг. Не допускается наличие капусты с маркированными кочанами и кочерыжками. Безопасность, упаковка и маркировка согласно постановлению правительства РА от 2006 года.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982" w:type="dxa"/>
            <w:tcBorders>
              <w:top w:val="nil"/>
              <w:left w:val="nil"/>
              <w:bottom w:val="single" w:sz="4" w:space="0" w:color="auto"/>
              <w:right w:val="single" w:sz="4" w:space="0" w:color="auto"/>
            </w:tcBorders>
            <w:noWrap/>
            <w:vAlign w:val="center"/>
          </w:tcPr>
          <w:p w14:paraId="3F8563D0" w14:textId="77777777" w:rsidR="00A16614" w:rsidRDefault="00A16614" w:rsidP="00A16614">
            <w:r w:rsidRPr="00F906AC">
              <w:lastRenderedPageBreak/>
              <w:t>кг</w:t>
            </w:r>
          </w:p>
        </w:tc>
        <w:tc>
          <w:tcPr>
            <w:tcW w:w="1440" w:type="dxa"/>
            <w:tcBorders>
              <w:top w:val="nil"/>
              <w:left w:val="nil"/>
              <w:bottom w:val="single" w:sz="4" w:space="0" w:color="auto"/>
              <w:right w:val="single" w:sz="4" w:space="0" w:color="auto"/>
            </w:tcBorders>
            <w:noWrap/>
            <w:vAlign w:val="center"/>
          </w:tcPr>
          <w:p w14:paraId="7B530949" w14:textId="77777777" w:rsidR="00A16614" w:rsidRPr="006736C6" w:rsidRDefault="00A16614" w:rsidP="00A16614">
            <w:pPr>
              <w:jc w:val="center"/>
              <w:rPr>
                <w:rFonts w:ascii="Calibri" w:hAnsi="Calibri"/>
                <w:color w:val="000000"/>
                <w:sz w:val="22"/>
                <w:szCs w:val="22"/>
                <w:lang w:bidi="ar-SA"/>
              </w:rPr>
            </w:pPr>
          </w:p>
        </w:tc>
        <w:tc>
          <w:tcPr>
            <w:tcW w:w="1127" w:type="dxa"/>
            <w:tcBorders>
              <w:top w:val="nil"/>
              <w:left w:val="nil"/>
              <w:bottom w:val="single" w:sz="4" w:space="0" w:color="auto"/>
              <w:right w:val="single" w:sz="4" w:space="0" w:color="auto"/>
            </w:tcBorders>
            <w:vAlign w:val="center"/>
          </w:tcPr>
          <w:p w14:paraId="3B9836D9" w14:textId="77777777" w:rsidR="00A16614" w:rsidRPr="006B6C51" w:rsidRDefault="00A16614" w:rsidP="00A16614">
            <w:pPr>
              <w:jc w:val="center"/>
              <w:rPr>
                <w:rFonts w:ascii="GHEA Grapalat" w:hAnsi="GHEA Grapalat"/>
                <w:sz w:val="22"/>
                <w:szCs w:val="22"/>
                <w:lang w:val="hy-AM"/>
              </w:rPr>
            </w:pPr>
          </w:p>
        </w:tc>
        <w:tc>
          <w:tcPr>
            <w:tcW w:w="1271" w:type="dxa"/>
            <w:gridSpan w:val="2"/>
            <w:tcBorders>
              <w:top w:val="nil"/>
              <w:left w:val="nil"/>
              <w:bottom w:val="single" w:sz="4" w:space="0" w:color="auto"/>
              <w:right w:val="single" w:sz="4" w:space="0" w:color="auto"/>
            </w:tcBorders>
            <w:noWrap/>
            <w:vAlign w:val="center"/>
          </w:tcPr>
          <w:p w14:paraId="597CEA16" w14:textId="6B75BC7B" w:rsidR="00A16614" w:rsidRPr="00154DDB" w:rsidRDefault="00A16614" w:rsidP="00A16614">
            <w:pPr>
              <w:jc w:val="center"/>
              <w:rPr>
                <w:rFonts w:ascii="Calibri" w:hAnsi="Calibri"/>
                <w:color w:val="000000"/>
                <w:sz w:val="20"/>
                <w:szCs w:val="20"/>
                <w:lang w:val="en-US"/>
              </w:rPr>
            </w:pPr>
            <w:r>
              <w:rPr>
                <w:rFonts w:ascii="Arial" w:hAnsi="Arial" w:cs="Arial"/>
                <w:color w:val="000000"/>
                <w:sz w:val="20"/>
                <w:szCs w:val="20"/>
              </w:rPr>
              <w:t>120,7</w:t>
            </w:r>
          </w:p>
        </w:tc>
        <w:tc>
          <w:tcPr>
            <w:tcW w:w="1152" w:type="dxa"/>
            <w:tcBorders>
              <w:top w:val="nil"/>
              <w:left w:val="nil"/>
              <w:bottom w:val="single" w:sz="4" w:space="0" w:color="auto"/>
              <w:right w:val="single" w:sz="4" w:space="0" w:color="auto"/>
            </w:tcBorders>
            <w:vAlign w:val="center"/>
          </w:tcPr>
          <w:p w14:paraId="282D443B" w14:textId="5844D389" w:rsidR="00A16614" w:rsidRPr="00154DDB" w:rsidRDefault="00A16614" w:rsidP="00A16614">
            <w:pPr>
              <w:jc w:val="center"/>
              <w:rPr>
                <w:rFonts w:ascii="Calibri" w:hAnsi="Calibri"/>
                <w:color w:val="000000"/>
                <w:sz w:val="20"/>
                <w:szCs w:val="20"/>
                <w:lang w:val="en-US"/>
              </w:rPr>
            </w:pPr>
            <w:r>
              <w:rPr>
                <w:rFonts w:ascii="Arial" w:hAnsi="Arial" w:cs="Arial"/>
                <w:color w:val="000000"/>
                <w:sz w:val="20"/>
                <w:szCs w:val="20"/>
              </w:rPr>
              <w:t>120,7</w:t>
            </w:r>
          </w:p>
        </w:tc>
        <w:tc>
          <w:tcPr>
            <w:tcW w:w="1116" w:type="dxa"/>
            <w:tcBorders>
              <w:top w:val="nil"/>
              <w:left w:val="nil"/>
              <w:bottom w:val="single" w:sz="4" w:space="0" w:color="auto"/>
              <w:right w:val="nil"/>
            </w:tcBorders>
            <w:vAlign w:val="center"/>
          </w:tcPr>
          <w:p w14:paraId="6B9F5709" w14:textId="77777777" w:rsidR="00A16614" w:rsidRPr="006736C6" w:rsidRDefault="00A16614" w:rsidP="00A16614">
            <w:pPr>
              <w:jc w:val="center"/>
              <w:rPr>
                <w:rFonts w:ascii="Calibri" w:hAnsi="Calibri" w:cs="Calibri"/>
                <w:color w:val="000000"/>
                <w:sz w:val="18"/>
                <w:szCs w:val="18"/>
                <w:lang w:bidi="ar-SA"/>
              </w:rPr>
            </w:pPr>
          </w:p>
        </w:tc>
      </w:tr>
      <w:tr w:rsidR="00A16614" w:rsidRPr="006736C6" w14:paraId="68D86448" w14:textId="77777777" w:rsidTr="00A16614">
        <w:trPr>
          <w:trHeight w:val="510"/>
        </w:trPr>
        <w:tc>
          <w:tcPr>
            <w:tcW w:w="1547" w:type="dxa"/>
            <w:tcBorders>
              <w:top w:val="nil"/>
              <w:left w:val="single" w:sz="4" w:space="0" w:color="auto"/>
              <w:bottom w:val="single" w:sz="4" w:space="0" w:color="auto"/>
              <w:right w:val="single" w:sz="4" w:space="0" w:color="auto"/>
            </w:tcBorders>
            <w:vAlign w:val="center"/>
          </w:tcPr>
          <w:p w14:paraId="18B7279D" w14:textId="77777777" w:rsidR="00A16614" w:rsidRPr="00E60906" w:rsidRDefault="00A16614" w:rsidP="00A16614">
            <w:pPr>
              <w:jc w:val="center"/>
              <w:rPr>
                <w:rFonts w:ascii="GHEA Grapalat" w:hAnsi="GHEA Grapalat" w:cs="Calibri"/>
                <w:color w:val="000000"/>
                <w:sz w:val="18"/>
                <w:szCs w:val="18"/>
                <w:lang w:val="hy-AM"/>
              </w:rPr>
            </w:pPr>
            <w:r>
              <w:rPr>
                <w:rFonts w:ascii="GHEA Grapalat" w:hAnsi="GHEA Grapalat"/>
                <w:sz w:val="16"/>
                <w:szCs w:val="16"/>
                <w:lang w:val="hy-AM"/>
              </w:rPr>
              <w:lastRenderedPageBreak/>
              <w:t>6</w:t>
            </w:r>
          </w:p>
        </w:tc>
        <w:tc>
          <w:tcPr>
            <w:tcW w:w="1660" w:type="dxa"/>
            <w:tcBorders>
              <w:top w:val="nil"/>
              <w:left w:val="nil"/>
              <w:bottom w:val="single" w:sz="4" w:space="0" w:color="auto"/>
              <w:right w:val="single" w:sz="4" w:space="0" w:color="auto"/>
            </w:tcBorders>
            <w:vAlign w:val="center"/>
          </w:tcPr>
          <w:p w14:paraId="45775F71" w14:textId="77777777" w:rsidR="00A16614" w:rsidRPr="007E4142" w:rsidRDefault="00A16614" w:rsidP="00A16614">
            <w:pPr>
              <w:jc w:val="center"/>
              <w:rPr>
                <w:rFonts w:ascii="GHEA Grapalat" w:hAnsi="GHEA Grapalat" w:cs="Calibri"/>
                <w:color w:val="000000"/>
                <w:sz w:val="18"/>
                <w:szCs w:val="18"/>
              </w:rPr>
            </w:pPr>
            <w:r w:rsidRPr="00391B4F">
              <w:rPr>
                <w:rFonts w:ascii="GHEA Grapalat" w:hAnsi="GHEA Grapalat"/>
                <w:sz w:val="16"/>
                <w:szCs w:val="16"/>
              </w:rPr>
              <w:t>03221100</w:t>
            </w:r>
          </w:p>
        </w:tc>
        <w:tc>
          <w:tcPr>
            <w:tcW w:w="1753" w:type="dxa"/>
            <w:tcBorders>
              <w:top w:val="nil"/>
              <w:left w:val="nil"/>
              <w:bottom w:val="single" w:sz="4" w:space="0" w:color="auto"/>
              <w:right w:val="single" w:sz="4" w:space="0" w:color="auto"/>
            </w:tcBorders>
            <w:vAlign w:val="center"/>
          </w:tcPr>
          <w:p w14:paraId="0F954EBE" w14:textId="77777777" w:rsidR="00A16614" w:rsidRPr="00A93BBB" w:rsidRDefault="00A16614" w:rsidP="00A16614">
            <w:r w:rsidRPr="00A93BBB">
              <w:t>Рука</w:t>
            </w:r>
          </w:p>
        </w:tc>
        <w:tc>
          <w:tcPr>
            <w:tcW w:w="1519" w:type="dxa"/>
            <w:tcBorders>
              <w:top w:val="nil"/>
              <w:left w:val="nil"/>
              <w:bottom w:val="single" w:sz="4" w:space="0" w:color="auto"/>
              <w:right w:val="single" w:sz="4" w:space="0" w:color="auto"/>
            </w:tcBorders>
            <w:vAlign w:val="center"/>
          </w:tcPr>
          <w:p w14:paraId="6DFA7695" w14:textId="77777777" w:rsidR="00A16614" w:rsidRPr="006736C6" w:rsidRDefault="00A16614" w:rsidP="00A16614">
            <w:pPr>
              <w:jc w:val="center"/>
              <w:rPr>
                <w:rFonts w:ascii="Calibri" w:hAnsi="Calibri"/>
                <w:color w:val="000000"/>
                <w:sz w:val="20"/>
                <w:szCs w:val="20"/>
                <w:lang w:bidi="ar-SA"/>
              </w:rPr>
            </w:pPr>
          </w:p>
        </w:tc>
        <w:tc>
          <w:tcPr>
            <w:tcW w:w="2310" w:type="dxa"/>
            <w:tcBorders>
              <w:top w:val="nil"/>
              <w:left w:val="nil"/>
              <w:bottom w:val="single" w:sz="4" w:space="0" w:color="auto"/>
              <w:right w:val="single" w:sz="4" w:space="0" w:color="auto"/>
            </w:tcBorders>
            <w:vAlign w:val="center"/>
          </w:tcPr>
          <w:p w14:paraId="3CA42EBC" w14:textId="77777777" w:rsidR="00A16614" w:rsidRPr="00A3519E" w:rsidRDefault="00A16614" w:rsidP="00A16614">
            <w:r w:rsidRPr="00A3519E">
              <w:t>Внешний вид: корни свежие, целые, без болезней, сухие, не загрязненные, без трещин и повреждений.</w:t>
            </w:r>
          </w:p>
        </w:tc>
        <w:tc>
          <w:tcPr>
            <w:tcW w:w="982" w:type="dxa"/>
            <w:tcBorders>
              <w:top w:val="nil"/>
              <w:left w:val="nil"/>
              <w:bottom w:val="single" w:sz="4" w:space="0" w:color="auto"/>
              <w:right w:val="single" w:sz="4" w:space="0" w:color="auto"/>
            </w:tcBorders>
            <w:noWrap/>
            <w:vAlign w:val="center"/>
          </w:tcPr>
          <w:p w14:paraId="01A1BED6" w14:textId="77777777" w:rsidR="00A16614" w:rsidRDefault="00A16614" w:rsidP="00A16614">
            <w:r w:rsidRPr="00F906AC">
              <w:t>кг</w:t>
            </w:r>
          </w:p>
        </w:tc>
        <w:tc>
          <w:tcPr>
            <w:tcW w:w="1440" w:type="dxa"/>
            <w:tcBorders>
              <w:top w:val="nil"/>
              <w:left w:val="nil"/>
              <w:bottom w:val="single" w:sz="4" w:space="0" w:color="auto"/>
              <w:right w:val="single" w:sz="4" w:space="0" w:color="auto"/>
            </w:tcBorders>
            <w:noWrap/>
            <w:vAlign w:val="center"/>
          </w:tcPr>
          <w:p w14:paraId="3522D7BB" w14:textId="77777777" w:rsidR="00A16614" w:rsidRPr="006736C6" w:rsidRDefault="00A16614" w:rsidP="00A16614">
            <w:pPr>
              <w:jc w:val="center"/>
              <w:rPr>
                <w:rFonts w:ascii="Calibri" w:hAnsi="Calibri"/>
                <w:color w:val="000000"/>
                <w:sz w:val="22"/>
                <w:szCs w:val="22"/>
                <w:lang w:bidi="ar-SA"/>
              </w:rPr>
            </w:pPr>
          </w:p>
        </w:tc>
        <w:tc>
          <w:tcPr>
            <w:tcW w:w="1127" w:type="dxa"/>
            <w:tcBorders>
              <w:top w:val="nil"/>
              <w:left w:val="nil"/>
              <w:bottom w:val="single" w:sz="4" w:space="0" w:color="auto"/>
              <w:right w:val="single" w:sz="4" w:space="0" w:color="auto"/>
            </w:tcBorders>
            <w:vAlign w:val="center"/>
          </w:tcPr>
          <w:p w14:paraId="14BAFF6C" w14:textId="77777777" w:rsidR="00A16614" w:rsidRPr="006B6C51" w:rsidRDefault="00A16614" w:rsidP="00A16614">
            <w:pPr>
              <w:jc w:val="center"/>
              <w:rPr>
                <w:rFonts w:ascii="GHEA Grapalat" w:hAnsi="GHEA Grapalat"/>
                <w:sz w:val="22"/>
                <w:szCs w:val="22"/>
                <w:lang w:val="hy-AM"/>
              </w:rPr>
            </w:pPr>
          </w:p>
        </w:tc>
        <w:tc>
          <w:tcPr>
            <w:tcW w:w="1271" w:type="dxa"/>
            <w:gridSpan w:val="2"/>
            <w:tcBorders>
              <w:top w:val="nil"/>
              <w:left w:val="nil"/>
              <w:bottom w:val="single" w:sz="4" w:space="0" w:color="auto"/>
              <w:right w:val="single" w:sz="4" w:space="0" w:color="auto"/>
            </w:tcBorders>
            <w:noWrap/>
            <w:vAlign w:val="center"/>
          </w:tcPr>
          <w:p w14:paraId="64E59315" w14:textId="2BBACFC9" w:rsidR="00A16614" w:rsidRPr="00154DDB" w:rsidRDefault="00A16614" w:rsidP="00A16614">
            <w:pPr>
              <w:jc w:val="center"/>
              <w:rPr>
                <w:rFonts w:ascii="Calibri" w:hAnsi="Calibri"/>
                <w:color w:val="000000"/>
                <w:sz w:val="20"/>
                <w:szCs w:val="20"/>
                <w:lang w:val="en-US"/>
              </w:rPr>
            </w:pPr>
            <w:r>
              <w:rPr>
                <w:rFonts w:ascii="Arial" w:hAnsi="Arial" w:cs="Arial"/>
                <w:color w:val="000000"/>
                <w:sz w:val="20"/>
                <w:szCs w:val="20"/>
              </w:rPr>
              <w:t>1810,5</w:t>
            </w:r>
          </w:p>
        </w:tc>
        <w:tc>
          <w:tcPr>
            <w:tcW w:w="1152" w:type="dxa"/>
            <w:tcBorders>
              <w:top w:val="nil"/>
              <w:left w:val="nil"/>
              <w:bottom w:val="single" w:sz="4" w:space="0" w:color="auto"/>
              <w:right w:val="single" w:sz="4" w:space="0" w:color="auto"/>
            </w:tcBorders>
            <w:vAlign w:val="center"/>
          </w:tcPr>
          <w:p w14:paraId="564881B4" w14:textId="63742514" w:rsidR="00A16614" w:rsidRPr="00154DDB" w:rsidRDefault="00A16614" w:rsidP="00A16614">
            <w:pPr>
              <w:jc w:val="center"/>
              <w:rPr>
                <w:rFonts w:ascii="Calibri" w:hAnsi="Calibri"/>
                <w:color w:val="000000"/>
                <w:sz w:val="20"/>
                <w:szCs w:val="20"/>
                <w:lang w:val="en-US"/>
              </w:rPr>
            </w:pPr>
            <w:r>
              <w:rPr>
                <w:rFonts w:ascii="Arial" w:hAnsi="Arial" w:cs="Arial"/>
                <w:color w:val="000000"/>
                <w:sz w:val="20"/>
                <w:szCs w:val="20"/>
              </w:rPr>
              <w:t>1810,5</w:t>
            </w:r>
          </w:p>
        </w:tc>
        <w:tc>
          <w:tcPr>
            <w:tcW w:w="1116" w:type="dxa"/>
            <w:tcBorders>
              <w:top w:val="nil"/>
              <w:left w:val="nil"/>
              <w:bottom w:val="single" w:sz="4" w:space="0" w:color="auto"/>
              <w:right w:val="nil"/>
            </w:tcBorders>
            <w:vAlign w:val="center"/>
          </w:tcPr>
          <w:p w14:paraId="36A4BC4B" w14:textId="77777777" w:rsidR="00A16614" w:rsidRPr="006736C6" w:rsidRDefault="00A16614" w:rsidP="00A16614">
            <w:pPr>
              <w:jc w:val="center"/>
              <w:rPr>
                <w:rFonts w:ascii="Calibri" w:hAnsi="Calibri" w:cs="Calibri"/>
                <w:color w:val="000000"/>
                <w:sz w:val="18"/>
                <w:szCs w:val="18"/>
                <w:lang w:bidi="ar-SA"/>
              </w:rPr>
            </w:pPr>
          </w:p>
        </w:tc>
      </w:tr>
      <w:tr w:rsidR="00A16614" w:rsidRPr="006736C6" w14:paraId="1B787C0B" w14:textId="77777777" w:rsidTr="00A16614">
        <w:trPr>
          <w:trHeight w:val="510"/>
        </w:trPr>
        <w:tc>
          <w:tcPr>
            <w:tcW w:w="1547" w:type="dxa"/>
            <w:tcBorders>
              <w:top w:val="nil"/>
              <w:left w:val="single" w:sz="4" w:space="0" w:color="auto"/>
              <w:bottom w:val="single" w:sz="4" w:space="0" w:color="auto"/>
              <w:right w:val="single" w:sz="4" w:space="0" w:color="auto"/>
            </w:tcBorders>
            <w:vAlign w:val="center"/>
          </w:tcPr>
          <w:p w14:paraId="508C1298" w14:textId="77777777" w:rsidR="00A16614" w:rsidRPr="00E60906" w:rsidRDefault="00A16614" w:rsidP="00A16614">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7</w:t>
            </w:r>
          </w:p>
        </w:tc>
        <w:tc>
          <w:tcPr>
            <w:tcW w:w="1660" w:type="dxa"/>
            <w:tcBorders>
              <w:top w:val="nil"/>
              <w:left w:val="nil"/>
              <w:bottom w:val="single" w:sz="4" w:space="0" w:color="auto"/>
              <w:right w:val="single" w:sz="4" w:space="0" w:color="auto"/>
            </w:tcBorders>
            <w:vAlign w:val="center"/>
          </w:tcPr>
          <w:p w14:paraId="28B23566" w14:textId="77777777" w:rsidR="00A16614" w:rsidRPr="007E4142" w:rsidRDefault="00A16614" w:rsidP="00A16614">
            <w:pPr>
              <w:jc w:val="center"/>
              <w:rPr>
                <w:rFonts w:ascii="GHEA Grapalat" w:hAnsi="GHEA Grapalat" w:cs="Calibri"/>
                <w:color w:val="000000"/>
                <w:sz w:val="18"/>
                <w:szCs w:val="18"/>
              </w:rPr>
            </w:pPr>
            <w:r>
              <w:rPr>
                <w:rFonts w:ascii="GHEA Grapalat" w:hAnsi="GHEA Grapalat" w:cs="Calibri"/>
                <w:color w:val="000000"/>
                <w:sz w:val="18"/>
                <w:szCs w:val="18"/>
              </w:rPr>
              <w:t>15811100</w:t>
            </w:r>
          </w:p>
        </w:tc>
        <w:tc>
          <w:tcPr>
            <w:tcW w:w="1753" w:type="dxa"/>
            <w:tcBorders>
              <w:top w:val="nil"/>
              <w:left w:val="nil"/>
              <w:bottom w:val="single" w:sz="4" w:space="0" w:color="auto"/>
              <w:right w:val="single" w:sz="4" w:space="0" w:color="auto"/>
            </w:tcBorders>
            <w:vAlign w:val="center"/>
          </w:tcPr>
          <w:p w14:paraId="57B75E46" w14:textId="77777777" w:rsidR="00A16614" w:rsidRPr="00A93BBB" w:rsidRDefault="00A16614" w:rsidP="00A16614">
            <w:r w:rsidRPr="00A93BBB">
              <w:t>Хлеб</w:t>
            </w:r>
          </w:p>
        </w:tc>
        <w:tc>
          <w:tcPr>
            <w:tcW w:w="1519" w:type="dxa"/>
            <w:tcBorders>
              <w:top w:val="nil"/>
              <w:left w:val="nil"/>
              <w:bottom w:val="single" w:sz="4" w:space="0" w:color="auto"/>
              <w:right w:val="single" w:sz="4" w:space="0" w:color="auto"/>
            </w:tcBorders>
            <w:vAlign w:val="center"/>
          </w:tcPr>
          <w:p w14:paraId="30A88390" w14:textId="77777777" w:rsidR="00A16614" w:rsidRPr="006736C6" w:rsidRDefault="00A16614" w:rsidP="00A16614">
            <w:pPr>
              <w:jc w:val="center"/>
              <w:rPr>
                <w:rFonts w:ascii="Calibri" w:hAnsi="Calibri"/>
                <w:color w:val="000000"/>
                <w:sz w:val="20"/>
                <w:szCs w:val="20"/>
                <w:lang w:bidi="ar-SA"/>
              </w:rPr>
            </w:pPr>
          </w:p>
        </w:tc>
        <w:tc>
          <w:tcPr>
            <w:tcW w:w="2310" w:type="dxa"/>
            <w:tcBorders>
              <w:top w:val="nil"/>
              <w:left w:val="nil"/>
              <w:bottom w:val="single" w:sz="4" w:space="0" w:color="auto"/>
              <w:right w:val="single" w:sz="4" w:space="0" w:color="auto"/>
            </w:tcBorders>
            <w:vAlign w:val="center"/>
          </w:tcPr>
          <w:p w14:paraId="4BCC06E0" w14:textId="77777777" w:rsidR="00A16614" w:rsidRPr="00A3519E" w:rsidRDefault="00A16614" w:rsidP="00A16614">
            <w:r w:rsidRPr="00A3519E">
              <w:t>Внутреннее строение: мякоть сочная, темно-красная различных оттенков.</w:t>
            </w:r>
          </w:p>
        </w:tc>
        <w:tc>
          <w:tcPr>
            <w:tcW w:w="982" w:type="dxa"/>
            <w:tcBorders>
              <w:top w:val="nil"/>
              <w:left w:val="nil"/>
              <w:bottom w:val="single" w:sz="4" w:space="0" w:color="auto"/>
              <w:right w:val="single" w:sz="4" w:space="0" w:color="auto"/>
            </w:tcBorders>
            <w:noWrap/>
            <w:vAlign w:val="center"/>
          </w:tcPr>
          <w:p w14:paraId="6D3097DD" w14:textId="77777777" w:rsidR="00A16614" w:rsidRDefault="00A16614" w:rsidP="00A16614">
            <w:r w:rsidRPr="00F906AC">
              <w:t>кг</w:t>
            </w:r>
          </w:p>
        </w:tc>
        <w:tc>
          <w:tcPr>
            <w:tcW w:w="1440" w:type="dxa"/>
            <w:tcBorders>
              <w:top w:val="nil"/>
              <w:left w:val="nil"/>
              <w:bottom w:val="single" w:sz="4" w:space="0" w:color="auto"/>
              <w:right w:val="single" w:sz="4" w:space="0" w:color="auto"/>
            </w:tcBorders>
            <w:noWrap/>
            <w:vAlign w:val="center"/>
          </w:tcPr>
          <w:p w14:paraId="7C3EE6FA" w14:textId="77777777" w:rsidR="00A16614" w:rsidRPr="006736C6" w:rsidRDefault="00A16614" w:rsidP="00A16614">
            <w:pPr>
              <w:jc w:val="center"/>
              <w:rPr>
                <w:rFonts w:ascii="Calibri" w:hAnsi="Calibri"/>
                <w:color w:val="000000"/>
                <w:sz w:val="22"/>
                <w:szCs w:val="22"/>
                <w:lang w:bidi="ar-SA"/>
              </w:rPr>
            </w:pPr>
          </w:p>
        </w:tc>
        <w:tc>
          <w:tcPr>
            <w:tcW w:w="1127" w:type="dxa"/>
            <w:tcBorders>
              <w:top w:val="nil"/>
              <w:left w:val="nil"/>
              <w:bottom w:val="single" w:sz="4" w:space="0" w:color="auto"/>
              <w:right w:val="single" w:sz="4" w:space="0" w:color="auto"/>
            </w:tcBorders>
            <w:vAlign w:val="center"/>
          </w:tcPr>
          <w:p w14:paraId="14300207" w14:textId="77777777" w:rsidR="00A16614" w:rsidRPr="006B6C51" w:rsidRDefault="00A16614" w:rsidP="00A16614">
            <w:pPr>
              <w:jc w:val="center"/>
              <w:rPr>
                <w:rFonts w:ascii="GHEA Grapalat" w:hAnsi="GHEA Grapalat"/>
                <w:sz w:val="22"/>
                <w:szCs w:val="22"/>
                <w:lang w:val="hy-AM"/>
              </w:rPr>
            </w:pPr>
          </w:p>
        </w:tc>
        <w:tc>
          <w:tcPr>
            <w:tcW w:w="1271" w:type="dxa"/>
            <w:gridSpan w:val="2"/>
            <w:tcBorders>
              <w:top w:val="nil"/>
              <w:left w:val="nil"/>
              <w:bottom w:val="single" w:sz="4" w:space="0" w:color="auto"/>
              <w:right w:val="single" w:sz="4" w:space="0" w:color="auto"/>
            </w:tcBorders>
            <w:noWrap/>
            <w:vAlign w:val="center"/>
          </w:tcPr>
          <w:p w14:paraId="10CA8E1A" w14:textId="0C55C5E2" w:rsidR="00A16614" w:rsidRPr="00154DDB" w:rsidRDefault="00A16614" w:rsidP="00A16614">
            <w:pPr>
              <w:jc w:val="center"/>
              <w:rPr>
                <w:rFonts w:ascii="Calibri" w:hAnsi="Calibri"/>
                <w:color w:val="000000"/>
                <w:sz w:val="20"/>
                <w:szCs w:val="20"/>
                <w:lang w:val="en-US"/>
              </w:rPr>
            </w:pPr>
            <w:r>
              <w:rPr>
                <w:rFonts w:ascii="Arial" w:hAnsi="Arial" w:cs="Arial"/>
                <w:color w:val="000000"/>
                <w:sz w:val="20"/>
                <w:szCs w:val="20"/>
              </w:rPr>
              <w:t>241,4</w:t>
            </w:r>
          </w:p>
        </w:tc>
        <w:tc>
          <w:tcPr>
            <w:tcW w:w="1152" w:type="dxa"/>
            <w:tcBorders>
              <w:top w:val="nil"/>
              <w:left w:val="nil"/>
              <w:bottom w:val="single" w:sz="4" w:space="0" w:color="auto"/>
              <w:right w:val="single" w:sz="4" w:space="0" w:color="auto"/>
            </w:tcBorders>
            <w:vAlign w:val="center"/>
          </w:tcPr>
          <w:p w14:paraId="45BA40D4" w14:textId="79BF6932" w:rsidR="00A16614" w:rsidRPr="00154DDB" w:rsidRDefault="00A16614" w:rsidP="00A16614">
            <w:pPr>
              <w:jc w:val="center"/>
              <w:rPr>
                <w:rFonts w:ascii="Calibri" w:hAnsi="Calibri"/>
                <w:color w:val="000000"/>
                <w:sz w:val="20"/>
                <w:szCs w:val="20"/>
                <w:lang w:val="en-US"/>
              </w:rPr>
            </w:pPr>
            <w:r>
              <w:rPr>
                <w:rFonts w:ascii="Arial" w:hAnsi="Arial" w:cs="Arial"/>
                <w:color w:val="000000"/>
                <w:sz w:val="20"/>
                <w:szCs w:val="20"/>
              </w:rPr>
              <w:t>241,4</w:t>
            </w:r>
          </w:p>
        </w:tc>
        <w:tc>
          <w:tcPr>
            <w:tcW w:w="1116" w:type="dxa"/>
            <w:tcBorders>
              <w:top w:val="nil"/>
              <w:left w:val="nil"/>
              <w:bottom w:val="single" w:sz="4" w:space="0" w:color="auto"/>
              <w:right w:val="nil"/>
            </w:tcBorders>
            <w:vAlign w:val="center"/>
          </w:tcPr>
          <w:p w14:paraId="1555E680" w14:textId="77777777" w:rsidR="00A16614" w:rsidRPr="006736C6" w:rsidRDefault="00A16614" w:rsidP="00A16614">
            <w:pPr>
              <w:jc w:val="center"/>
              <w:rPr>
                <w:rFonts w:ascii="Calibri" w:hAnsi="Calibri" w:cs="Calibri"/>
                <w:color w:val="000000"/>
                <w:sz w:val="18"/>
                <w:szCs w:val="18"/>
                <w:lang w:bidi="ar-SA"/>
              </w:rPr>
            </w:pPr>
          </w:p>
        </w:tc>
      </w:tr>
      <w:tr w:rsidR="00A16614" w:rsidRPr="006736C6" w14:paraId="7AEF91B2" w14:textId="77777777" w:rsidTr="00A16614">
        <w:trPr>
          <w:trHeight w:val="510"/>
        </w:trPr>
        <w:tc>
          <w:tcPr>
            <w:tcW w:w="1547" w:type="dxa"/>
            <w:tcBorders>
              <w:top w:val="nil"/>
              <w:left w:val="single" w:sz="4" w:space="0" w:color="auto"/>
              <w:bottom w:val="single" w:sz="4" w:space="0" w:color="auto"/>
              <w:right w:val="single" w:sz="4" w:space="0" w:color="auto"/>
            </w:tcBorders>
            <w:vAlign w:val="center"/>
          </w:tcPr>
          <w:p w14:paraId="783B66AB" w14:textId="77777777" w:rsidR="00A16614" w:rsidRPr="002B3E17" w:rsidRDefault="00A16614" w:rsidP="00A16614">
            <w:pPr>
              <w:jc w:val="center"/>
              <w:rPr>
                <w:rFonts w:ascii="Sylfaen" w:hAnsi="Sylfaen"/>
                <w:color w:val="000000"/>
                <w:sz w:val="20"/>
                <w:szCs w:val="20"/>
                <w:lang w:val="hy-AM" w:bidi="ar-SA"/>
              </w:rPr>
            </w:pPr>
            <w:r>
              <w:rPr>
                <w:rFonts w:ascii="Sylfaen" w:hAnsi="Sylfaen"/>
                <w:color w:val="000000"/>
                <w:sz w:val="20"/>
                <w:szCs w:val="20"/>
                <w:lang w:val="hy-AM" w:bidi="ar-SA"/>
              </w:rPr>
              <w:t>8</w:t>
            </w:r>
          </w:p>
        </w:tc>
        <w:tc>
          <w:tcPr>
            <w:tcW w:w="1660" w:type="dxa"/>
            <w:tcBorders>
              <w:top w:val="nil"/>
              <w:left w:val="nil"/>
              <w:bottom w:val="single" w:sz="4" w:space="0" w:color="auto"/>
              <w:right w:val="single" w:sz="4" w:space="0" w:color="auto"/>
            </w:tcBorders>
            <w:vAlign w:val="center"/>
          </w:tcPr>
          <w:p w14:paraId="19DEA290" w14:textId="77777777" w:rsidR="00A16614" w:rsidRPr="007E4142" w:rsidRDefault="00A16614" w:rsidP="00A16614">
            <w:pPr>
              <w:jc w:val="center"/>
              <w:rPr>
                <w:rFonts w:ascii="GHEA Grapalat" w:hAnsi="GHEA Grapalat" w:cs="Calibri"/>
                <w:color w:val="000000"/>
                <w:sz w:val="18"/>
                <w:szCs w:val="18"/>
              </w:rPr>
            </w:pPr>
            <w:r>
              <w:rPr>
                <w:rFonts w:ascii="GHEA Grapalat" w:hAnsi="GHEA Grapalat" w:cs="Calibri"/>
                <w:color w:val="000000"/>
                <w:sz w:val="18"/>
                <w:szCs w:val="18"/>
              </w:rPr>
              <w:t>15811100</w:t>
            </w:r>
          </w:p>
        </w:tc>
        <w:tc>
          <w:tcPr>
            <w:tcW w:w="1753" w:type="dxa"/>
            <w:tcBorders>
              <w:top w:val="nil"/>
              <w:left w:val="nil"/>
              <w:bottom w:val="single" w:sz="4" w:space="0" w:color="auto"/>
              <w:right w:val="single" w:sz="4" w:space="0" w:color="auto"/>
            </w:tcBorders>
            <w:vAlign w:val="center"/>
          </w:tcPr>
          <w:p w14:paraId="0D0F2C48" w14:textId="77777777" w:rsidR="00A16614" w:rsidRDefault="00A16614" w:rsidP="00A16614">
            <w:r w:rsidRPr="00A93BBB">
              <w:t>Макаронные изделия</w:t>
            </w:r>
          </w:p>
        </w:tc>
        <w:tc>
          <w:tcPr>
            <w:tcW w:w="1519" w:type="dxa"/>
            <w:tcBorders>
              <w:top w:val="nil"/>
              <w:left w:val="nil"/>
              <w:bottom w:val="single" w:sz="4" w:space="0" w:color="auto"/>
              <w:right w:val="single" w:sz="4" w:space="0" w:color="auto"/>
            </w:tcBorders>
            <w:vAlign w:val="center"/>
          </w:tcPr>
          <w:p w14:paraId="1A2281F4" w14:textId="77777777" w:rsidR="00A16614" w:rsidRPr="006736C6" w:rsidRDefault="00A16614" w:rsidP="00A16614">
            <w:pPr>
              <w:jc w:val="center"/>
              <w:rPr>
                <w:rFonts w:ascii="Calibri" w:hAnsi="Calibri"/>
                <w:color w:val="000000"/>
                <w:sz w:val="20"/>
                <w:szCs w:val="20"/>
                <w:lang w:bidi="ar-SA"/>
              </w:rPr>
            </w:pPr>
          </w:p>
        </w:tc>
        <w:tc>
          <w:tcPr>
            <w:tcW w:w="2310" w:type="dxa"/>
            <w:tcBorders>
              <w:top w:val="nil"/>
              <w:left w:val="nil"/>
              <w:bottom w:val="single" w:sz="4" w:space="0" w:color="auto"/>
              <w:right w:val="single" w:sz="4" w:space="0" w:color="auto"/>
            </w:tcBorders>
            <w:vAlign w:val="center"/>
          </w:tcPr>
          <w:p w14:paraId="38E01F2B" w14:textId="77777777" w:rsidR="00A16614" w:rsidRPr="00A3519E" w:rsidRDefault="00A16614" w:rsidP="00A16614">
            <w:r w:rsidRPr="00A3519E">
              <w:t>Размер корней (в наибольшем поперечном диаметре) 5-14 см. Допускаются отклонения от указанных размеров и механические повреждения глубиной более 3 мм, не более 5 % от общего количества. Количество земли, прикрепленной к корням, составляет не более 1% от общего количества.</w:t>
            </w:r>
          </w:p>
        </w:tc>
        <w:tc>
          <w:tcPr>
            <w:tcW w:w="982" w:type="dxa"/>
            <w:tcBorders>
              <w:top w:val="nil"/>
              <w:left w:val="nil"/>
              <w:bottom w:val="single" w:sz="4" w:space="0" w:color="auto"/>
              <w:right w:val="single" w:sz="4" w:space="0" w:color="auto"/>
            </w:tcBorders>
            <w:noWrap/>
            <w:vAlign w:val="center"/>
          </w:tcPr>
          <w:p w14:paraId="091890F0" w14:textId="77777777" w:rsidR="00A16614" w:rsidRDefault="00A16614" w:rsidP="00A16614">
            <w:r w:rsidRPr="00F906AC">
              <w:t>кг</w:t>
            </w:r>
          </w:p>
        </w:tc>
        <w:tc>
          <w:tcPr>
            <w:tcW w:w="1440" w:type="dxa"/>
            <w:tcBorders>
              <w:top w:val="nil"/>
              <w:left w:val="nil"/>
              <w:bottom w:val="single" w:sz="4" w:space="0" w:color="auto"/>
              <w:right w:val="single" w:sz="4" w:space="0" w:color="auto"/>
            </w:tcBorders>
            <w:noWrap/>
            <w:vAlign w:val="center"/>
          </w:tcPr>
          <w:p w14:paraId="0E7CF246" w14:textId="77777777" w:rsidR="00A16614" w:rsidRPr="006736C6" w:rsidRDefault="00A16614" w:rsidP="00A16614">
            <w:pPr>
              <w:jc w:val="center"/>
              <w:rPr>
                <w:rFonts w:ascii="Calibri" w:hAnsi="Calibri"/>
                <w:color w:val="000000"/>
                <w:sz w:val="22"/>
                <w:szCs w:val="22"/>
                <w:lang w:bidi="ar-SA"/>
              </w:rPr>
            </w:pPr>
          </w:p>
        </w:tc>
        <w:tc>
          <w:tcPr>
            <w:tcW w:w="1127" w:type="dxa"/>
            <w:tcBorders>
              <w:top w:val="nil"/>
              <w:left w:val="nil"/>
              <w:bottom w:val="single" w:sz="4" w:space="0" w:color="auto"/>
              <w:right w:val="single" w:sz="4" w:space="0" w:color="auto"/>
            </w:tcBorders>
            <w:vAlign w:val="center"/>
          </w:tcPr>
          <w:p w14:paraId="6A672BE9" w14:textId="77777777" w:rsidR="00A16614" w:rsidRPr="006B6C51" w:rsidRDefault="00A16614" w:rsidP="00A16614">
            <w:pPr>
              <w:jc w:val="center"/>
              <w:rPr>
                <w:rFonts w:ascii="GHEA Grapalat" w:hAnsi="GHEA Grapalat"/>
                <w:sz w:val="22"/>
                <w:szCs w:val="22"/>
                <w:lang w:val="hy-AM"/>
              </w:rPr>
            </w:pPr>
          </w:p>
        </w:tc>
        <w:tc>
          <w:tcPr>
            <w:tcW w:w="1271" w:type="dxa"/>
            <w:gridSpan w:val="2"/>
            <w:tcBorders>
              <w:top w:val="nil"/>
              <w:left w:val="nil"/>
              <w:bottom w:val="single" w:sz="4" w:space="0" w:color="auto"/>
              <w:right w:val="single" w:sz="4" w:space="0" w:color="auto"/>
            </w:tcBorders>
            <w:noWrap/>
            <w:vAlign w:val="center"/>
          </w:tcPr>
          <w:p w14:paraId="632DDA35" w14:textId="51951850" w:rsidR="00A16614" w:rsidRPr="006B6C51" w:rsidRDefault="00A16614" w:rsidP="00A16614">
            <w:pPr>
              <w:jc w:val="center"/>
              <w:rPr>
                <w:rFonts w:ascii="GHEA Grapalat" w:hAnsi="GHEA Grapalat"/>
                <w:sz w:val="22"/>
                <w:szCs w:val="22"/>
                <w:lang w:val="hy-AM"/>
              </w:rPr>
            </w:pPr>
            <w:r>
              <w:rPr>
                <w:rFonts w:ascii="Arial" w:hAnsi="Arial" w:cs="Arial"/>
                <w:color w:val="000000"/>
                <w:sz w:val="20"/>
                <w:szCs w:val="20"/>
              </w:rPr>
              <w:t>37,4</w:t>
            </w:r>
          </w:p>
        </w:tc>
        <w:tc>
          <w:tcPr>
            <w:tcW w:w="1152" w:type="dxa"/>
            <w:tcBorders>
              <w:top w:val="nil"/>
              <w:left w:val="nil"/>
              <w:bottom w:val="single" w:sz="4" w:space="0" w:color="auto"/>
              <w:right w:val="single" w:sz="4" w:space="0" w:color="auto"/>
            </w:tcBorders>
            <w:vAlign w:val="center"/>
          </w:tcPr>
          <w:p w14:paraId="71192028" w14:textId="3F33A9D0" w:rsidR="00A16614" w:rsidRPr="006B6C51" w:rsidRDefault="00A16614" w:rsidP="00A16614">
            <w:pPr>
              <w:jc w:val="center"/>
              <w:rPr>
                <w:rFonts w:ascii="GHEA Grapalat" w:hAnsi="GHEA Grapalat"/>
                <w:sz w:val="22"/>
                <w:szCs w:val="22"/>
                <w:lang w:val="hy-AM"/>
              </w:rPr>
            </w:pPr>
            <w:r>
              <w:rPr>
                <w:rFonts w:ascii="Arial" w:hAnsi="Arial" w:cs="Arial"/>
                <w:color w:val="000000"/>
                <w:sz w:val="20"/>
                <w:szCs w:val="20"/>
              </w:rPr>
              <w:t>37,4</w:t>
            </w:r>
          </w:p>
        </w:tc>
        <w:tc>
          <w:tcPr>
            <w:tcW w:w="1116" w:type="dxa"/>
            <w:tcBorders>
              <w:top w:val="nil"/>
              <w:left w:val="nil"/>
              <w:bottom w:val="single" w:sz="4" w:space="0" w:color="auto"/>
              <w:right w:val="nil"/>
            </w:tcBorders>
            <w:vAlign w:val="center"/>
          </w:tcPr>
          <w:p w14:paraId="6BF396DD" w14:textId="77777777" w:rsidR="00A16614" w:rsidRPr="006736C6" w:rsidRDefault="00A16614" w:rsidP="00A16614">
            <w:pPr>
              <w:jc w:val="center"/>
              <w:rPr>
                <w:rFonts w:ascii="Calibri" w:hAnsi="Calibri" w:cs="Calibri"/>
                <w:color w:val="000000"/>
                <w:sz w:val="18"/>
                <w:szCs w:val="18"/>
                <w:lang w:bidi="ar-SA"/>
              </w:rPr>
            </w:pPr>
          </w:p>
        </w:tc>
      </w:tr>
    </w:tbl>
    <w:p w14:paraId="53B54BC7"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5468AA0F" w14:textId="77777777" w:rsidTr="00E22E51">
        <w:trPr>
          <w:jc w:val="center"/>
        </w:trPr>
        <w:tc>
          <w:tcPr>
            <w:tcW w:w="4536" w:type="dxa"/>
          </w:tcPr>
          <w:p w14:paraId="6D2903B5"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59801E9A"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2322F0D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lastRenderedPageBreak/>
              <w:t>/подпись/</w:t>
            </w:r>
          </w:p>
          <w:p w14:paraId="0E7EE584"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3537B845" w14:textId="77777777" w:rsidR="00071D1C" w:rsidRPr="00B138F3" w:rsidRDefault="00071D1C" w:rsidP="00B46D58">
            <w:pPr>
              <w:widowControl w:val="0"/>
              <w:jc w:val="center"/>
              <w:rPr>
                <w:rFonts w:ascii="GHEA Grapalat" w:hAnsi="GHEA Grapalat"/>
              </w:rPr>
            </w:pPr>
          </w:p>
        </w:tc>
        <w:tc>
          <w:tcPr>
            <w:tcW w:w="4343" w:type="dxa"/>
          </w:tcPr>
          <w:p w14:paraId="35A4F533"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145F7FF8"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EBD09C9"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lastRenderedPageBreak/>
              <w:t>/подпись/</w:t>
            </w:r>
          </w:p>
          <w:p w14:paraId="252D42CE"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4E50D76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14:paraId="0E63FE48"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D1ED9AA"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3"/>
        <w:t>*</w:t>
      </w:r>
    </w:p>
    <w:p w14:paraId="13910981"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14:paraId="60C7B960" w14:textId="77777777" w:rsidTr="00E67FD5">
        <w:trPr>
          <w:trHeight w:val="305"/>
          <w:jc w:val="center"/>
        </w:trPr>
        <w:tc>
          <w:tcPr>
            <w:tcW w:w="15903" w:type="dxa"/>
            <w:gridSpan w:val="16"/>
          </w:tcPr>
          <w:p w14:paraId="3E265CE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5F7945BD" w14:textId="77777777" w:rsidTr="00E67FD5">
        <w:trPr>
          <w:trHeight w:val="747"/>
          <w:jc w:val="center"/>
        </w:trPr>
        <w:tc>
          <w:tcPr>
            <w:tcW w:w="1724" w:type="dxa"/>
            <w:vAlign w:val="center"/>
          </w:tcPr>
          <w:p w14:paraId="691F8A70"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14:paraId="7A0EE079"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14:paraId="27C6707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14:paraId="02D5CF2B" w14:textId="77777777"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4"/>
              <w:t>**</w:t>
            </w:r>
          </w:p>
        </w:tc>
      </w:tr>
      <w:tr w:rsidR="00B138F3" w:rsidRPr="00B138F3" w14:paraId="15C378FB" w14:textId="77777777" w:rsidTr="00AB4EAB">
        <w:trPr>
          <w:trHeight w:val="594"/>
          <w:jc w:val="center"/>
        </w:trPr>
        <w:tc>
          <w:tcPr>
            <w:tcW w:w="1724" w:type="dxa"/>
          </w:tcPr>
          <w:p w14:paraId="4A754871" w14:textId="77777777" w:rsidR="00071D1C" w:rsidRPr="00B138F3" w:rsidRDefault="00071D1C" w:rsidP="00B46D58">
            <w:pPr>
              <w:widowControl w:val="0"/>
              <w:jc w:val="center"/>
              <w:rPr>
                <w:rFonts w:ascii="GHEA Grapalat" w:hAnsi="GHEA Grapalat"/>
                <w:sz w:val="16"/>
                <w:szCs w:val="16"/>
              </w:rPr>
            </w:pPr>
          </w:p>
        </w:tc>
        <w:tc>
          <w:tcPr>
            <w:tcW w:w="2155" w:type="dxa"/>
          </w:tcPr>
          <w:p w14:paraId="1068ED4C" w14:textId="77777777" w:rsidR="00071D1C" w:rsidRPr="00B138F3" w:rsidRDefault="00071D1C" w:rsidP="00B46D58">
            <w:pPr>
              <w:widowControl w:val="0"/>
              <w:jc w:val="center"/>
              <w:rPr>
                <w:rFonts w:ascii="GHEA Grapalat" w:hAnsi="GHEA Grapalat"/>
                <w:sz w:val="16"/>
                <w:szCs w:val="16"/>
              </w:rPr>
            </w:pPr>
          </w:p>
        </w:tc>
        <w:tc>
          <w:tcPr>
            <w:tcW w:w="1293" w:type="dxa"/>
          </w:tcPr>
          <w:p w14:paraId="246432B6" w14:textId="77777777" w:rsidR="00071D1C" w:rsidRPr="00B138F3" w:rsidRDefault="00071D1C" w:rsidP="00B46D58">
            <w:pPr>
              <w:widowControl w:val="0"/>
              <w:jc w:val="center"/>
              <w:rPr>
                <w:rFonts w:ascii="GHEA Grapalat" w:hAnsi="GHEA Grapalat"/>
                <w:sz w:val="16"/>
                <w:szCs w:val="16"/>
              </w:rPr>
            </w:pPr>
          </w:p>
        </w:tc>
        <w:tc>
          <w:tcPr>
            <w:tcW w:w="1007" w:type="dxa"/>
            <w:vAlign w:val="center"/>
          </w:tcPr>
          <w:p w14:paraId="32FA292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14:paraId="42090652"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14:paraId="6F44532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14:paraId="2B35DC93"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14:paraId="4C5BC73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77F79F8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14:paraId="71B0614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14:paraId="16919DA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6B5A62B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14:paraId="058AE0A7"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14:paraId="3BD9210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14:paraId="13D54338"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14:paraId="778072DD"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14:paraId="0EED42AD" w14:textId="77777777" w:rsidTr="00AB4EAB">
        <w:trPr>
          <w:trHeight w:val="404"/>
          <w:jc w:val="center"/>
        </w:trPr>
        <w:tc>
          <w:tcPr>
            <w:tcW w:w="1724" w:type="dxa"/>
          </w:tcPr>
          <w:p w14:paraId="0704EFDB" w14:textId="77777777" w:rsidR="00071D1C" w:rsidRPr="00B138F3" w:rsidRDefault="00071D1C" w:rsidP="00B46D58">
            <w:pPr>
              <w:widowControl w:val="0"/>
              <w:jc w:val="center"/>
              <w:rPr>
                <w:rFonts w:ascii="GHEA Grapalat" w:hAnsi="GHEA Grapalat"/>
                <w:sz w:val="16"/>
                <w:szCs w:val="16"/>
              </w:rPr>
            </w:pPr>
          </w:p>
        </w:tc>
        <w:tc>
          <w:tcPr>
            <w:tcW w:w="2155" w:type="dxa"/>
          </w:tcPr>
          <w:p w14:paraId="637260A6" w14:textId="77777777" w:rsidR="00071D1C" w:rsidRPr="00B138F3" w:rsidRDefault="00071D1C" w:rsidP="00B46D58">
            <w:pPr>
              <w:widowControl w:val="0"/>
              <w:jc w:val="center"/>
              <w:rPr>
                <w:rFonts w:ascii="GHEA Grapalat" w:hAnsi="GHEA Grapalat"/>
                <w:sz w:val="16"/>
                <w:szCs w:val="16"/>
              </w:rPr>
            </w:pPr>
          </w:p>
        </w:tc>
        <w:tc>
          <w:tcPr>
            <w:tcW w:w="1293" w:type="dxa"/>
          </w:tcPr>
          <w:p w14:paraId="35F2B412" w14:textId="77777777" w:rsidR="00071D1C" w:rsidRPr="00B138F3" w:rsidRDefault="00071D1C" w:rsidP="00B46D58">
            <w:pPr>
              <w:widowControl w:val="0"/>
              <w:jc w:val="center"/>
              <w:rPr>
                <w:rFonts w:ascii="GHEA Grapalat" w:hAnsi="GHEA Grapalat"/>
                <w:sz w:val="16"/>
                <w:szCs w:val="16"/>
              </w:rPr>
            </w:pPr>
          </w:p>
        </w:tc>
        <w:tc>
          <w:tcPr>
            <w:tcW w:w="1007" w:type="dxa"/>
            <w:vAlign w:val="center"/>
          </w:tcPr>
          <w:p w14:paraId="3AF2E25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14:paraId="12E30319"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14:paraId="29FA8C7B"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0BEC1F95"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14:paraId="7C8442E2"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14:paraId="7906DB4C"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14:paraId="1717F4EA"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14:paraId="0D1B63B1"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14:paraId="6ECC36FE"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2B66A93B"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14:paraId="1C77191F"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200B8830"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14:paraId="75746FAD" w14:textId="77777777"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14:paraId="3F23A005"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763FAFA8" w14:textId="77777777" w:rsidTr="00E22E51">
        <w:trPr>
          <w:jc w:val="center"/>
        </w:trPr>
        <w:tc>
          <w:tcPr>
            <w:tcW w:w="4536" w:type="dxa"/>
          </w:tcPr>
          <w:p w14:paraId="54BEA9FF"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318C6EBC"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380E6A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331CA181"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6C6CA4CE" w14:textId="77777777" w:rsidR="00071D1C" w:rsidRPr="00B138F3" w:rsidRDefault="00071D1C" w:rsidP="00B46D58">
            <w:pPr>
              <w:widowControl w:val="0"/>
              <w:spacing w:after="160"/>
              <w:jc w:val="center"/>
              <w:rPr>
                <w:rFonts w:ascii="GHEA Grapalat" w:hAnsi="GHEA Grapalat"/>
              </w:rPr>
            </w:pPr>
          </w:p>
        </w:tc>
        <w:tc>
          <w:tcPr>
            <w:tcW w:w="4343" w:type="dxa"/>
          </w:tcPr>
          <w:p w14:paraId="1EFB75F6"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2FE93369"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0662334"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0961567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0442AD5B"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0D01302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01A06B69"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2455392"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B138F3" w14:paraId="532031D1" w14:textId="77777777" w:rsidTr="007A2020">
        <w:trPr>
          <w:tblCellSpacing w:w="7" w:type="dxa"/>
          <w:jc w:val="center"/>
        </w:trPr>
        <w:tc>
          <w:tcPr>
            <w:tcW w:w="0" w:type="auto"/>
            <w:vAlign w:val="center"/>
          </w:tcPr>
          <w:p w14:paraId="38A3B2E6"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7B1302F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2366CF4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3A2A73C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09A8F18A"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3146F6D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0A78DA1F"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5954915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C583AF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7FDA6AA5"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793A2B2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4795A67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1524122B" w14:textId="77777777" w:rsidR="0038400D" w:rsidRPr="00B138F3" w:rsidRDefault="0038400D" w:rsidP="00B46D58">
      <w:pPr>
        <w:widowControl w:val="0"/>
        <w:spacing w:after="160"/>
        <w:ind w:firstLine="375"/>
        <w:rPr>
          <w:rFonts w:ascii="GHEA Grapalat" w:hAnsi="GHEA Grapalat"/>
          <w:iCs/>
        </w:rPr>
      </w:pPr>
    </w:p>
    <w:p w14:paraId="23D9BD09"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7335CBB2"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71D46C2A"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7D4674E0"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12FEABB1"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4F0D5195"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4CFFA861"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06EB769F"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12325C06"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47DD54DA" w14:textId="77777777" w:rsidTr="00AB4EAB">
        <w:trPr>
          <w:jc w:val="center"/>
        </w:trPr>
        <w:tc>
          <w:tcPr>
            <w:tcW w:w="442" w:type="dxa"/>
            <w:vMerge w:val="restart"/>
            <w:vAlign w:val="center"/>
          </w:tcPr>
          <w:p w14:paraId="310116B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vAlign w:val="center"/>
          </w:tcPr>
          <w:p w14:paraId="11D23238"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4F34AA58" w14:textId="77777777" w:rsidTr="00AB4EAB">
        <w:trPr>
          <w:jc w:val="center"/>
        </w:trPr>
        <w:tc>
          <w:tcPr>
            <w:tcW w:w="442" w:type="dxa"/>
            <w:vMerge/>
          </w:tcPr>
          <w:p w14:paraId="110D061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vAlign w:val="center"/>
          </w:tcPr>
          <w:p w14:paraId="3BB054F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vAlign w:val="center"/>
          </w:tcPr>
          <w:p w14:paraId="76B9283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vAlign w:val="center"/>
          </w:tcPr>
          <w:p w14:paraId="384838D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vAlign w:val="center"/>
          </w:tcPr>
          <w:p w14:paraId="45BA7EB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vAlign w:val="center"/>
          </w:tcPr>
          <w:p w14:paraId="1E9C9CDC"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vAlign w:val="center"/>
          </w:tcPr>
          <w:p w14:paraId="793A5DFD"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575B942F" w14:textId="77777777" w:rsidTr="00AB4EAB">
        <w:trPr>
          <w:trHeight w:val="1105"/>
          <w:jc w:val="center"/>
        </w:trPr>
        <w:tc>
          <w:tcPr>
            <w:tcW w:w="442" w:type="dxa"/>
            <w:vMerge/>
            <w:tcBorders>
              <w:bottom w:val="single" w:sz="4" w:space="0" w:color="auto"/>
            </w:tcBorders>
          </w:tcPr>
          <w:p w14:paraId="3277E07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vAlign w:val="center"/>
          </w:tcPr>
          <w:p w14:paraId="3BEBF22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vAlign w:val="center"/>
          </w:tcPr>
          <w:p w14:paraId="65B68F3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vAlign w:val="center"/>
          </w:tcPr>
          <w:p w14:paraId="27A1669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75EA2D8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vAlign w:val="center"/>
          </w:tcPr>
          <w:p w14:paraId="33E1C9D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78084A3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vAlign w:val="center"/>
          </w:tcPr>
          <w:p w14:paraId="7114F4E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vAlign w:val="center"/>
          </w:tcPr>
          <w:p w14:paraId="4C042DB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23456A14" w14:textId="77777777" w:rsidTr="00AB4EAB">
        <w:trPr>
          <w:jc w:val="center"/>
        </w:trPr>
        <w:tc>
          <w:tcPr>
            <w:tcW w:w="442" w:type="dxa"/>
            <w:vAlign w:val="center"/>
          </w:tcPr>
          <w:p w14:paraId="6F50B7D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Align w:val="center"/>
          </w:tcPr>
          <w:p w14:paraId="06A8F0F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Align w:val="center"/>
          </w:tcPr>
          <w:p w14:paraId="1A303EE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vAlign w:val="center"/>
          </w:tcPr>
          <w:p w14:paraId="47EA906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vAlign w:val="center"/>
          </w:tcPr>
          <w:p w14:paraId="0CB2301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vAlign w:val="center"/>
          </w:tcPr>
          <w:p w14:paraId="2AEA803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vAlign w:val="center"/>
          </w:tcPr>
          <w:p w14:paraId="0145DD3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vAlign w:val="center"/>
          </w:tcPr>
          <w:p w14:paraId="7043ED3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Align w:val="center"/>
          </w:tcPr>
          <w:p w14:paraId="78EFD18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50580AAF" w14:textId="77777777" w:rsidTr="00AB4EAB">
        <w:trPr>
          <w:jc w:val="center"/>
        </w:trPr>
        <w:tc>
          <w:tcPr>
            <w:tcW w:w="442" w:type="dxa"/>
          </w:tcPr>
          <w:p w14:paraId="390352D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tcPr>
          <w:p w14:paraId="4F8EBAB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tcPr>
          <w:p w14:paraId="319D841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Pr>
          <w:p w14:paraId="02E1A4D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tcPr>
          <w:p w14:paraId="257D022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tcPr>
          <w:p w14:paraId="47C8614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tcPr>
          <w:p w14:paraId="6D4963E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tcPr>
          <w:p w14:paraId="338A266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tcPr>
          <w:p w14:paraId="55EF172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5C9EBB68" w14:textId="77777777" w:rsidR="0038400D" w:rsidRPr="00B138F3" w:rsidRDefault="0038400D" w:rsidP="00B46D58">
      <w:pPr>
        <w:widowControl w:val="0"/>
        <w:spacing w:after="160"/>
        <w:ind w:firstLine="375"/>
        <w:jc w:val="both"/>
        <w:rPr>
          <w:rFonts w:ascii="GHEA Grapalat" w:hAnsi="GHEA Grapalat" w:cs="Arial"/>
          <w:iCs/>
          <w:lang w:val="en-US"/>
        </w:rPr>
      </w:pPr>
    </w:p>
    <w:p w14:paraId="50886AD5"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1C77565B"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0184A8A8" w14:textId="77777777" w:rsidTr="007A2020">
        <w:trPr>
          <w:trHeight w:val="266"/>
          <w:tblCellSpacing w:w="7" w:type="dxa"/>
          <w:jc w:val="center"/>
        </w:trPr>
        <w:tc>
          <w:tcPr>
            <w:tcW w:w="0" w:type="auto"/>
            <w:vAlign w:val="center"/>
          </w:tcPr>
          <w:p w14:paraId="2938A6E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7D675DC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324219E4" w14:textId="77777777" w:rsidTr="007A2020">
        <w:trPr>
          <w:trHeight w:val="473"/>
          <w:tblCellSpacing w:w="7" w:type="dxa"/>
          <w:jc w:val="center"/>
        </w:trPr>
        <w:tc>
          <w:tcPr>
            <w:tcW w:w="0" w:type="auto"/>
            <w:vAlign w:val="center"/>
          </w:tcPr>
          <w:p w14:paraId="5946EC1A"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10DC8EB2"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785AFB28"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55622C16"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0EDBFF31" w14:textId="77777777" w:rsidTr="007A2020">
        <w:trPr>
          <w:trHeight w:val="503"/>
          <w:tblCellSpacing w:w="7" w:type="dxa"/>
          <w:jc w:val="center"/>
        </w:trPr>
        <w:tc>
          <w:tcPr>
            <w:tcW w:w="0" w:type="auto"/>
            <w:vAlign w:val="center"/>
          </w:tcPr>
          <w:p w14:paraId="2CE807C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5C7E85B3"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CDC174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2275737B"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10FED03" w14:textId="77777777" w:rsidTr="007A2020">
        <w:trPr>
          <w:trHeight w:val="281"/>
          <w:tblCellSpacing w:w="7" w:type="dxa"/>
          <w:jc w:val="center"/>
        </w:trPr>
        <w:tc>
          <w:tcPr>
            <w:tcW w:w="0" w:type="auto"/>
            <w:vAlign w:val="center"/>
          </w:tcPr>
          <w:p w14:paraId="28D9B58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43167EE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6B047EA7" w14:textId="77777777" w:rsidR="00196F14" w:rsidRPr="00B138F3" w:rsidRDefault="00196F14" w:rsidP="00B46D58">
      <w:pPr>
        <w:widowControl w:val="0"/>
        <w:spacing w:after="160"/>
        <w:jc w:val="right"/>
        <w:rPr>
          <w:rFonts w:ascii="GHEA Grapalat" w:hAnsi="GHEA Grapalat" w:cs="Sylfaen"/>
          <w:b/>
        </w:rPr>
      </w:pPr>
    </w:p>
    <w:p w14:paraId="267BC275"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74DFCAA8"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486E8C29"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5403E7EC"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34E51935"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5404E33D"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5A8E84F5"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288F9721"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27A58496"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13DC3FCB"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0388054C"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143FF114"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74105624"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31C5A707"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180976D0"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6A58C71"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23A644E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E1FC009"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316F521"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2C6E75B"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55C4C69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CAE50A0"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57DA8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3671CB2"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660F77D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9032DF3"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A06ABBB"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CF6E081" w14:textId="77777777" w:rsidR="00071D1C" w:rsidRPr="00B138F3" w:rsidRDefault="00071D1C" w:rsidP="00B46D58">
            <w:pPr>
              <w:widowControl w:val="0"/>
              <w:spacing w:after="120"/>
              <w:jc w:val="center"/>
              <w:rPr>
                <w:rFonts w:ascii="GHEA Grapalat" w:hAnsi="GHEA Grapalat" w:cs="Sylfaen"/>
                <w:sz w:val="20"/>
                <w:szCs w:val="20"/>
              </w:rPr>
            </w:pPr>
          </w:p>
        </w:tc>
      </w:tr>
    </w:tbl>
    <w:p w14:paraId="7A75A881"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0ECE538E"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1C681746" w14:textId="77777777" w:rsidR="00B138F3" w:rsidRDefault="00B138F3" w:rsidP="00B138F3">
      <w:pPr>
        <w:rPr>
          <w:rFonts w:ascii="GHEA Grapalat" w:hAnsi="GHEA Grapalat"/>
        </w:rPr>
      </w:pPr>
      <w:r>
        <w:rPr>
          <w:rFonts w:ascii="GHEA Grapalat" w:hAnsi="GHEA Grapalat"/>
        </w:rPr>
        <w:t xml:space="preserve">                                                       </w:t>
      </w:r>
    </w:p>
    <w:p w14:paraId="6051A41B"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37118B2F"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20219B4B" w14:textId="77777777" w:rsidTr="007072C5">
        <w:tc>
          <w:tcPr>
            <w:tcW w:w="4450" w:type="dxa"/>
          </w:tcPr>
          <w:p w14:paraId="371548B7"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69368A0"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444F4591"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302CA3CB"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42C61D5C" w14:textId="77777777" w:rsidTr="00E22E51">
        <w:trPr>
          <w:tblCellSpacing w:w="7" w:type="dxa"/>
          <w:jc w:val="center"/>
        </w:trPr>
        <w:tc>
          <w:tcPr>
            <w:tcW w:w="0" w:type="auto"/>
            <w:vAlign w:val="center"/>
          </w:tcPr>
          <w:p w14:paraId="3B946D9A"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483D7207"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784C6283"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256C31F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1CD27AD7" w14:textId="77777777" w:rsidTr="00E22E51">
        <w:trPr>
          <w:tblCellSpacing w:w="7" w:type="dxa"/>
          <w:jc w:val="center"/>
        </w:trPr>
        <w:tc>
          <w:tcPr>
            <w:tcW w:w="0" w:type="auto"/>
            <w:vAlign w:val="center"/>
          </w:tcPr>
          <w:p w14:paraId="45612E95"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C44F401"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3C519717"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211E2732"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51BF3D22"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A8896" w14:textId="77777777" w:rsidR="001F5364" w:rsidRDefault="001F5364">
      <w:r>
        <w:separator/>
      </w:r>
    </w:p>
  </w:endnote>
  <w:endnote w:type="continuationSeparator" w:id="0">
    <w:p w14:paraId="6039E6E8" w14:textId="77777777" w:rsidR="001F5364" w:rsidRDefault="001F5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48590F4E" w14:textId="77777777" w:rsidR="003C73F2" w:rsidRPr="00C861E9" w:rsidRDefault="003C73F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662AF">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76F23" w14:textId="77777777" w:rsidR="001F5364" w:rsidRDefault="001F5364">
      <w:r>
        <w:separator/>
      </w:r>
    </w:p>
  </w:footnote>
  <w:footnote w:type="continuationSeparator" w:id="0">
    <w:p w14:paraId="7279FEAB" w14:textId="77777777" w:rsidR="001F5364" w:rsidRDefault="001F5364">
      <w:r>
        <w:continuationSeparator/>
      </w:r>
    </w:p>
  </w:footnote>
  <w:footnote w:id="1">
    <w:p w14:paraId="153C92E4" w14:textId="77777777" w:rsidR="003C73F2" w:rsidRPr="00793343" w:rsidRDefault="003C73F2" w:rsidP="00793174">
      <w:pPr>
        <w:pStyle w:val="af2"/>
        <w:jc w:val="both"/>
        <w:rPr>
          <w:rFonts w:asciiTheme="minorHAnsi" w:hAnsiTheme="minorHAnsi"/>
          <w:i/>
        </w:rPr>
      </w:pPr>
    </w:p>
  </w:footnote>
  <w:footnote w:id="2">
    <w:p w14:paraId="4FDBFDF5" w14:textId="77777777" w:rsidR="003C73F2" w:rsidRPr="00F43035" w:rsidRDefault="003C73F2" w:rsidP="00793174">
      <w:pPr>
        <w:widowControl w:val="0"/>
        <w:ind w:hanging="567"/>
        <w:jc w:val="both"/>
        <w:rPr>
          <w:rFonts w:ascii="GHEA Grapalat" w:hAnsi="GHEA Grapalat"/>
          <w:i/>
          <w:sz w:val="20"/>
          <w:szCs w:val="20"/>
        </w:rPr>
      </w:pPr>
      <w:r w:rsidRPr="00541313">
        <w:rPr>
          <w:rFonts w:ascii="GHEA Grapalat" w:hAnsi="GHEA Grapalat"/>
          <w:i/>
          <w:sz w:val="20"/>
          <w:szCs w:val="20"/>
        </w:rPr>
        <w:t xml:space="preserve">      </w:t>
      </w:r>
    </w:p>
    <w:p w14:paraId="45AA84A2" w14:textId="77777777" w:rsidR="003C73F2" w:rsidRPr="008842CE" w:rsidRDefault="003C73F2" w:rsidP="00793174">
      <w:pPr>
        <w:widowControl w:val="0"/>
        <w:ind w:firstLine="142"/>
        <w:jc w:val="both"/>
        <w:rPr>
          <w:rFonts w:ascii="GHEA Grapalat" w:hAnsi="GHEA Grapalat"/>
          <w:lang w:val="af-ZA"/>
        </w:rPr>
      </w:pPr>
      <w:r w:rsidRPr="00DB4FE3">
        <w:rPr>
          <w:rFonts w:ascii="GHEA Grapalat" w:hAnsi="GHEA Grapalat"/>
          <w:i/>
          <w:sz w:val="20"/>
          <w:szCs w:val="20"/>
        </w:rPr>
        <w:t xml:space="preserve">. </w:t>
      </w:r>
    </w:p>
    <w:p w14:paraId="39AF1285" w14:textId="77777777" w:rsidR="003C73F2" w:rsidRPr="008842CE" w:rsidRDefault="003C73F2" w:rsidP="008842CE">
      <w:pPr>
        <w:pStyle w:val="af2"/>
        <w:widowControl w:val="0"/>
        <w:jc w:val="both"/>
        <w:rPr>
          <w:rFonts w:ascii="GHEA Grapalat" w:hAnsi="GHEA Grapalat"/>
          <w:lang w:val="af-ZA"/>
        </w:rPr>
      </w:pPr>
    </w:p>
  </w:footnote>
  <w:footnote w:id="3">
    <w:p w14:paraId="0C663FBA" w14:textId="77777777" w:rsidR="003C73F2" w:rsidRPr="00CD6B60" w:rsidRDefault="003C73F2"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9A77A04" w14:textId="77777777" w:rsidR="003C73F2" w:rsidRPr="00CD6B60" w:rsidRDefault="003C73F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w:t>
      </w:r>
      <w:proofErr w:type="gramEnd"/>
      <w:r w:rsidRPr="00CD6B60">
        <w:rPr>
          <w:rFonts w:ascii="GHEA Grapalat" w:hAnsi="GHEA Grapalat"/>
          <w:i/>
          <w:sz w:val="20"/>
          <w:szCs w:val="20"/>
        </w:rPr>
        <w:t xml:space="preserve">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900D52D" w14:textId="77777777" w:rsidR="003C73F2" w:rsidRPr="00CD6B60" w:rsidRDefault="003C73F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6FFF0480" w14:textId="77777777" w:rsidR="003C73F2" w:rsidRPr="00CD6B60" w:rsidRDefault="003C73F2"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255C8495" w14:textId="77777777" w:rsidR="003C73F2" w:rsidRPr="00CA2B01" w:rsidRDefault="003C73F2"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69571920" w14:textId="77777777" w:rsidR="003C73F2" w:rsidRPr="00CA2B01" w:rsidRDefault="003C73F2" w:rsidP="00182C2E">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14:paraId="4D6BC807" w14:textId="77777777" w:rsidR="003C73F2" w:rsidRPr="00CA2B01" w:rsidRDefault="003C73F2"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14:paraId="3AE5817F" w14:textId="77777777" w:rsidR="003C73F2" w:rsidRPr="0034222E" w:rsidDel="00932115" w:rsidRDefault="003C73F2" w:rsidP="00AF1F59">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6">
    <w:p w14:paraId="11A5AD85" w14:textId="77777777" w:rsidR="003C73F2" w:rsidRPr="00D3436F" w:rsidRDefault="003C73F2"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BFE8CA1" w14:textId="77777777" w:rsidR="003C73F2" w:rsidRPr="000811C1" w:rsidRDefault="003C73F2">
      <w:pPr>
        <w:pStyle w:val="af2"/>
        <w:rPr>
          <w:rFonts w:asciiTheme="minorHAnsi" w:hAnsiTheme="minorHAnsi"/>
        </w:rPr>
      </w:pPr>
    </w:p>
  </w:footnote>
  <w:footnote w:id="7">
    <w:p w14:paraId="0F65B0A4" w14:textId="77777777" w:rsidR="003C73F2" w:rsidRPr="002C2499" w:rsidRDefault="003C73F2"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4B36473D" w14:textId="77777777" w:rsidR="003C73F2" w:rsidRPr="000811C1" w:rsidRDefault="003C73F2">
      <w:pPr>
        <w:pStyle w:val="af2"/>
        <w:rPr>
          <w:rFonts w:asciiTheme="minorHAnsi" w:hAnsiTheme="minorHAnsi"/>
        </w:rPr>
      </w:pPr>
    </w:p>
  </w:footnote>
  <w:footnote w:id="8">
    <w:p w14:paraId="7C57C9D2" w14:textId="77777777" w:rsidR="003C73F2" w:rsidRPr="00FE2AA4" w:rsidRDefault="003C73F2">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14:paraId="4EE67540" w14:textId="77777777" w:rsidR="003C73F2" w:rsidRPr="008842CE" w:rsidRDefault="003C73F2"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7A2CEABE" w14:textId="77777777" w:rsidR="003C73F2" w:rsidRPr="000811C1" w:rsidRDefault="003C73F2">
      <w:pPr>
        <w:pStyle w:val="af2"/>
        <w:rPr>
          <w:lang w:val="af-ZA"/>
        </w:rPr>
      </w:pPr>
    </w:p>
  </w:footnote>
  <w:footnote w:id="10">
    <w:p w14:paraId="28367AB4" w14:textId="77777777" w:rsidR="003C73F2" w:rsidRDefault="003C73F2" w:rsidP="00636142">
      <w:pPr>
        <w:pStyle w:val="af2"/>
        <w:jc w:val="both"/>
        <w:rPr>
          <w:rFonts w:ascii="GHEA Grapalat" w:hAnsi="GHEA Grapalat"/>
          <w:i/>
          <w:lang w:val="hy-AM"/>
        </w:rPr>
      </w:pPr>
    </w:p>
    <w:p w14:paraId="4D0E12A6" w14:textId="77777777" w:rsidR="003C73F2" w:rsidRPr="002227A9" w:rsidRDefault="003C73F2"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2FEE3A2E" w14:textId="77777777" w:rsidR="003C73F2" w:rsidRPr="00636142" w:rsidRDefault="003C73F2"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613AC250" w14:textId="77777777" w:rsidR="003C73F2" w:rsidRPr="0092041F" w:rsidRDefault="003C73F2"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63D5B78" w14:textId="77777777" w:rsidR="003C73F2" w:rsidRPr="0092041F" w:rsidRDefault="003C73F2" w:rsidP="00C67FAB">
      <w:pPr>
        <w:pStyle w:val="af2"/>
        <w:jc w:val="both"/>
        <w:rPr>
          <w:rFonts w:ascii="GHEA Grapalat" w:hAnsi="GHEA Grapalat"/>
          <w:i/>
        </w:rPr>
      </w:pPr>
    </w:p>
  </w:footnote>
  <w:footnote w:id="11">
    <w:p w14:paraId="1AEACD5C" w14:textId="77777777" w:rsidR="003C73F2" w:rsidRPr="004A4643" w:rsidRDefault="003C73F2"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14:paraId="3CD4EFD4" w14:textId="77777777" w:rsidR="003C73F2" w:rsidRPr="008E4439" w:rsidRDefault="003C73F2"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500174B4" w14:textId="77777777" w:rsidR="003C73F2" w:rsidRPr="000811C1" w:rsidRDefault="003C73F2" w:rsidP="0027573B">
      <w:pPr>
        <w:pStyle w:val="af2"/>
        <w:rPr>
          <w:rFonts w:ascii="Sylfaen" w:hAnsi="Sylfaen"/>
          <w:sz w:val="18"/>
          <w:szCs w:val="18"/>
        </w:rPr>
      </w:pPr>
    </w:p>
  </w:footnote>
  <w:footnote w:id="13">
    <w:p w14:paraId="62E6EB50" w14:textId="77777777" w:rsidR="003C73F2" w:rsidRPr="00A31673" w:rsidRDefault="003C73F2">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4FDE58AB" w14:textId="77777777" w:rsidR="003C73F2" w:rsidRPr="00DE7706" w:rsidRDefault="003C73F2">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14:paraId="1FFC7496" w14:textId="77777777" w:rsidR="003C73F2" w:rsidRPr="008416BA" w:rsidRDefault="003C73F2"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33115784" w14:textId="77777777" w:rsidR="003C73F2" w:rsidRDefault="003C73F2" w:rsidP="006B3E56">
      <w:pPr>
        <w:jc w:val="both"/>
      </w:pPr>
    </w:p>
    <w:p w14:paraId="3B571F32" w14:textId="77777777" w:rsidR="003C73F2" w:rsidRPr="008B70EB" w:rsidRDefault="003C73F2" w:rsidP="00637230">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закона"О</w:t>
      </w:r>
      <w:proofErr w:type="spell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18549C81" w14:textId="77777777" w:rsidR="003C73F2" w:rsidRPr="008B70EB" w:rsidRDefault="003C73F2"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0104C474" w14:textId="77777777" w:rsidR="003C73F2" w:rsidRPr="008B70EB" w:rsidRDefault="003C73F2"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2EF14379" w14:textId="77777777" w:rsidR="003C73F2" w:rsidRDefault="003C73F2" w:rsidP="00637230">
      <w:pPr>
        <w:jc w:val="both"/>
        <w:rPr>
          <w:rFonts w:asciiTheme="minorHAnsi" w:hAnsiTheme="minorHAnsi"/>
          <w:lang w:val="af-ZA"/>
        </w:rPr>
      </w:pPr>
    </w:p>
  </w:footnote>
  <w:footnote w:id="16">
    <w:p w14:paraId="78B64EAC" w14:textId="77777777" w:rsidR="003C73F2" w:rsidRPr="00D3436F" w:rsidRDefault="003C73F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4F52066" w14:textId="77777777" w:rsidR="003C73F2" w:rsidRPr="00D3436F" w:rsidRDefault="003C73F2">
      <w:pPr>
        <w:pStyle w:val="af2"/>
        <w:rPr>
          <w:lang w:val="es-ES"/>
        </w:rPr>
      </w:pPr>
    </w:p>
  </w:footnote>
  <w:footnote w:id="17">
    <w:p w14:paraId="4AE8A752" w14:textId="77777777" w:rsidR="003C73F2" w:rsidRPr="008842CE" w:rsidRDefault="003C73F2" w:rsidP="003D2FE2">
      <w:pPr>
        <w:pStyle w:val="af2"/>
        <w:jc w:val="both"/>
      </w:pPr>
    </w:p>
  </w:footnote>
  <w:footnote w:id="18">
    <w:p w14:paraId="5A67CC74" w14:textId="77777777" w:rsidR="003C73F2" w:rsidRPr="00217344" w:rsidRDefault="003C73F2"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5B1B6BE9" w14:textId="77777777" w:rsidR="003C73F2" w:rsidRPr="008842CE" w:rsidRDefault="003C73F2"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607A774" w14:textId="77777777" w:rsidR="003C73F2" w:rsidRPr="008842CE" w:rsidRDefault="003C73F2" w:rsidP="000A214C">
      <w:pPr>
        <w:pStyle w:val="af2"/>
        <w:jc w:val="both"/>
        <w:rPr>
          <w:rFonts w:ascii="GHEA Grapalat" w:hAnsi="GHEA Grapalat"/>
        </w:rPr>
      </w:pPr>
    </w:p>
  </w:footnote>
  <w:footnote w:id="20">
    <w:p w14:paraId="2EAFF6DE" w14:textId="77777777" w:rsidR="003C73F2" w:rsidRPr="008842CE" w:rsidRDefault="003C73F2" w:rsidP="000A214C">
      <w:pPr>
        <w:pStyle w:val="af2"/>
        <w:jc w:val="both"/>
      </w:pPr>
    </w:p>
  </w:footnote>
  <w:footnote w:id="21">
    <w:p w14:paraId="2F9E6171" w14:textId="77777777" w:rsidR="003C73F2" w:rsidRPr="00217344" w:rsidRDefault="003C73F2"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6A0CE7C4" w14:textId="77777777" w:rsidR="003C73F2" w:rsidRPr="008842CE" w:rsidRDefault="003C73F2"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0C24417E" w14:textId="77777777" w:rsidR="003C73F2" w:rsidRDefault="003C73F2" w:rsidP="00D3436F">
      <w:pPr>
        <w:pStyle w:val="af2"/>
        <w:widowControl w:val="0"/>
        <w:jc w:val="both"/>
        <w:rPr>
          <w:ins w:id="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65F138D7" w14:textId="77777777" w:rsidR="003C73F2" w:rsidRPr="00F21C0D" w:rsidRDefault="003C73F2" w:rsidP="00D3436F">
      <w:pPr>
        <w:pStyle w:val="af2"/>
        <w:widowControl w:val="0"/>
        <w:jc w:val="both"/>
        <w:rPr>
          <w:lang w:val="hy-AM"/>
        </w:rPr>
      </w:pPr>
    </w:p>
  </w:footnote>
  <w:footnote w:id="24">
    <w:p w14:paraId="721E878A" w14:textId="77777777" w:rsidR="003C73F2" w:rsidRDefault="003C73F2"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1842A781" w14:textId="77777777" w:rsidR="003C73F2" w:rsidRDefault="003C73F2" w:rsidP="005E52ED">
      <w:pPr>
        <w:pStyle w:val="af2"/>
        <w:widowControl w:val="0"/>
        <w:jc w:val="both"/>
        <w:rPr>
          <w:rFonts w:ascii="GHEA Grapalat" w:hAnsi="GHEA Grapalat"/>
          <w:i/>
        </w:rPr>
      </w:pPr>
    </w:p>
    <w:p w14:paraId="5020C8C5" w14:textId="77777777" w:rsidR="003C73F2" w:rsidRDefault="003C73F2" w:rsidP="005E52ED">
      <w:pPr>
        <w:pStyle w:val="af2"/>
        <w:widowControl w:val="0"/>
        <w:jc w:val="both"/>
        <w:rPr>
          <w:rFonts w:ascii="GHEA Grapalat" w:hAnsi="GHEA Grapalat"/>
          <w:i/>
        </w:rPr>
      </w:pPr>
    </w:p>
    <w:p w14:paraId="14C2FD4B" w14:textId="77777777" w:rsidR="003C73F2" w:rsidRPr="00EB336B" w:rsidRDefault="003C73F2"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177BE3EA" w14:textId="77777777" w:rsidR="003C73F2" w:rsidRPr="00D3436F" w:rsidRDefault="003C73F2">
      <w:pPr>
        <w:pStyle w:val="af2"/>
        <w:rPr>
          <w:lang w:val="hy-AM"/>
        </w:rPr>
      </w:pPr>
    </w:p>
  </w:footnote>
  <w:footnote w:id="25">
    <w:p w14:paraId="06E34E4B" w14:textId="77777777" w:rsidR="003C73F2" w:rsidRPr="008842CE" w:rsidRDefault="003C73F2"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593F5542" w14:textId="77777777" w:rsidR="003C73F2" w:rsidRPr="00E85250" w:rsidRDefault="003C73F2" w:rsidP="00D90640">
      <w:pPr>
        <w:widowControl w:val="0"/>
        <w:spacing w:after="160" w:line="360" w:lineRule="auto"/>
        <w:ind w:firstLine="709"/>
        <w:jc w:val="both"/>
        <w:rPr>
          <w:rFonts w:ascii="GHEA Grapalat" w:hAnsi="GHEA Grapalat"/>
          <w:lang w:val="hy-AM"/>
        </w:rPr>
      </w:pPr>
    </w:p>
    <w:p w14:paraId="6DB69FCA" w14:textId="77777777" w:rsidR="003C73F2" w:rsidRPr="00D3436F" w:rsidRDefault="003C73F2">
      <w:pPr>
        <w:pStyle w:val="af2"/>
        <w:rPr>
          <w:lang w:val="hy-AM"/>
        </w:rPr>
      </w:pPr>
    </w:p>
  </w:footnote>
  <w:footnote w:id="26">
    <w:p w14:paraId="121CE7EB" w14:textId="77777777" w:rsidR="003C73F2" w:rsidRPr="00402BC3" w:rsidRDefault="003C73F2"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79F9EC9F" w14:textId="77777777" w:rsidR="003C73F2" w:rsidRPr="00552088" w:rsidRDefault="003C73F2"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3F79031" w14:textId="77777777" w:rsidR="003C73F2" w:rsidRPr="00D3436F" w:rsidRDefault="003C73F2">
      <w:pPr>
        <w:pStyle w:val="af2"/>
        <w:rPr>
          <w:lang w:val="hy-AM"/>
        </w:rPr>
      </w:pPr>
    </w:p>
  </w:footnote>
  <w:footnote w:id="27">
    <w:p w14:paraId="4B63682A" w14:textId="77777777" w:rsidR="003C73F2" w:rsidRPr="008842CE" w:rsidRDefault="003C73F2"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F9FEE39" w14:textId="77777777" w:rsidR="003C73F2" w:rsidRPr="00D3436F" w:rsidRDefault="003C73F2">
      <w:pPr>
        <w:pStyle w:val="af2"/>
        <w:rPr>
          <w:lang w:val="hy-AM"/>
        </w:rPr>
      </w:pPr>
    </w:p>
  </w:footnote>
  <w:footnote w:id="28">
    <w:p w14:paraId="7582C7D0" w14:textId="77777777" w:rsidR="003C73F2" w:rsidRPr="00D3436F" w:rsidRDefault="003C73F2"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14:paraId="35385EDD" w14:textId="77777777" w:rsidR="003C73F2" w:rsidRPr="008842CE" w:rsidRDefault="003C73F2"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E9C1821" w14:textId="77777777" w:rsidR="003C73F2" w:rsidRPr="00D3436F" w:rsidRDefault="003C73F2">
      <w:pPr>
        <w:pStyle w:val="af2"/>
        <w:rPr>
          <w:lang w:val="hy-AM"/>
        </w:rPr>
      </w:pPr>
    </w:p>
  </w:footnote>
  <w:footnote w:id="30">
    <w:p w14:paraId="55568DA4" w14:textId="77777777" w:rsidR="003C73F2" w:rsidRPr="008842CE" w:rsidRDefault="003C73F2"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7484BCBE" w14:textId="77777777" w:rsidR="003C73F2" w:rsidRPr="008842CE" w:rsidRDefault="003C73F2"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2349C202" w14:textId="77777777" w:rsidR="003C73F2" w:rsidRPr="00D3436F" w:rsidRDefault="003C73F2">
      <w:pPr>
        <w:pStyle w:val="af2"/>
        <w:rPr>
          <w:lang w:val="hy-AM"/>
        </w:rPr>
      </w:pPr>
    </w:p>
  </w:footnote>
  <w:footnote w:id="31">
    <w:p w14:paraId="5FA4794D" w14:textId="77777777" w:rsidR="003C73F2" w:rsidRPr="00E861BF" w:rsidRDefault="003C73F2"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2">
    <w:p w14:paraId="43CE701D" w14:textId="77777777" w:rsidR="003C73F2" w:rsidRDefault="003C73F2" w:rsidP="00F43035"/>
  </w:footnote>
  <w:footnote w:id="33">
    <w:p w14:paraId="61AFED03" w14:textId="77777777" w:rsidR="003C73F2" w:rsidRPr="008842CE" w:rsidRDefault="003C73F2"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14:paraId="35247C2F" w14:textId="77777777" w:rsidR="003C73F2" w:rsidRPr="008842CE" w:rsidRDefault="003C73F2"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777023615">
    <w:abstractNumId w:val="18"/>
  </w:num>
  <w:num w:numId="2" w16cid:durableId="994336265">
    <w:abstractNumId w:val="9"/>
  </w:num>
  <w:num w:numId="3" w16cid:durableId="1090463642">
    <w:abstractNumId w:val="17"/>
  </w:num>
  <w:num w:numId="4" w16cid:durableId="864054060">
    <w:abstractNumId w:val="13"/>
  </w:num>
  <w:num w:numId="5" w16cid:durableId="798962833">
    <w:abstractNumId w:val="22"/>
  </w:num>
  <w:num w:numId="6" w16cid:durableId="1484354232">
    <w:abstractNumId w:val="18"/>
    <w:lvlOverride w:ilvl="0">
      <w:startOverride w:val="1"/>
    </w:lvlOverride>
    <w:lvlOverride w:ilvl="1"/>
    <w:lvlOverride w:ilvl="2"/>
    <w:lvlOverride w:ilvl="3"/>
    <w:lvlOverride w:ilvl="4"/>
    <w:lvlOverride w:ilvl="5"/>
    <w:lvlOverride w:ilvl="6"/>
    <w:lvlOverride w:ilvl="7"/>
    <w:lvlOverride w:ilvl="8"/>
  </w:num>
  <w:num w:numId="7" w16cid:durableId="14844212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40924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8965354">
    <w:abstractNumId w:val="15"/>
  </w:num>
  <w:num w:numId="10" w16cid:durableId="1635140109">
    <w:abstractNumId w:val="4"/>
  </w:num>
  <w:num w:numId="11" w16cid:durableId="1111782771">
    <w:abstractNumId w:val="7"/>
  </w:num>
  <w:num w:numId="12" w16cid:durableId="308360541">
    <w:abstractNumId w:val="26"/>
  </w:num>
  <w:num w:numId="13" w16cid:durableId="977958909">
    <w:abstractNumId w:val="24"/>
  </w:num>
  <w:num w:numId="14" w16cid:durableId="706223558">
    <w:abstractNumId w:val="11"/>
  </w:num>
  <w:num w:numId="15" w16cid:durableId="2109038443">
    <w:abstractNumId w:val="25"/>
  </w:num>
  <w:num w:numId="16" w16cid:durableId="1102455519">
    <w:abstractNumId w:val="12"/>
  </w:num>
  <w:num w:numId="17" w16cid:durableId="88161916">
    <w:abstractNumId w:val="5"/>
  </w:num>
  <w:num w:numId="18" w16cid:durableId="1054621501">
    <w:abstractNumId w:val="1"/>
  </w:num>
  <w:num w:numId="19" w16cid:durableId="226645650">
    <w:abstractNumId w:val="14"/>
  </w:num>
  <w:num w:numId="20" w16cid:durableId="1081410767">
    <w:abstractNumId w:val="14"/>
  </w:num>
  <w:num w:numId="21" w16cid:durableId="19100688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83069">
    <w:abstractNumId w:val="19"/>
  </w:num>
  <w:num w:numId="23" w16cid:durableId="1897086935">
    <w:abstractNumId w:val="6"/>
  </w:num>
  <w:num w:numId="24" w16cid:durableId="955911388">
    <w:abstractNumId w:val="16"/>
  </w:num>
  <w:num w:numId="25" w16cid:durableId="1482621214">
    <w:abstractNumId w:val="10"/>
  </w:num>
  <w:num w:numId="26" w16cid:durableId="1329946497">
    <w:abstractNumId w:val="3"/>
  </w:num>
  <w:num w:numId="27" w16cid:durableId="1956131050">
    <w:abstractNumId w:val="2"/>
  </w:num>
  <w:num w:numId="28" w16cid:durableId="1208682940">
    <w:abstractNumId w:val="0"/>
  </w:num>
  <w:num w:numId="29" w16cid:durableId="681780302">
    <w:abstractNumId w:val="8"/>
  </w:num>
  <w:num w:numId="30" w16cid:durableId="925571718">
    <w:abstractNumId w:val="23"/>
  </w:num>
  <w:num w:numId="31" w16cid:durableId="1290667277">
    <w:abstractNumId w:val="20"/>
  </w:num>
  <w:num w:numId="32" w16cid:durableId="334916195">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2B04"/>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6E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119"/>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364"/>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17"/>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07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F2"/>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756"/>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4FB"/>
    <w:rsid w:val="004D1C32"/>
    <w:rsid w:val="004D1E87"/>
    <w:rsid w:val="004D2727"/>
    <w:rsid w:val="004D28BA"/>
    <w:rsid w:val="004D2A64"/>
    <w:rsid w:val="004D2B0B"/>
    <w:rsid w:val="004D2B4B"/>
    <w:rsid w:val="004D4BF2"/>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6D3"/>
    <w:rsid w:val="0058395E"/>
    <w:rsid w:val="00584166"/>
    <w:rsid w:val="0058416D"/>
    <w:rsid w:val="00584A70"/>
    <w:rsid w:val="005856C5"/>
    <w:rsid w:val="00585DD4"/>
    <w:rsid w:val="00585E16"/>
    <w:rsid w:val="00586BC9"/>
    <w:rsid w:val="00586EE5"/>
    <w:rsid w:val="00587072"/>
    <w:rsid w:val="005876A3"/>
    <w:rsid w:val="00587717"/>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97609"/>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463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174"/>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2A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3AA"/>
    <w:rsid w:val="00A157F3"/>
    <w:rsid w:val="00A161B0"/>
    <w:rsid w:val="00A1623D"/>
    <w:rsid w:val="00A16614"/>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AC6"/>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6AC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A96"/>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4831"/>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D87"/>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711"/>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035"/>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383578"/>
  <w15:docId w15:val="{120B0E6E-0948-45D4-BC52-633C62C23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8EAD8-6701-4F97-9EC3-1A078E35C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1942</TotalTime>
  <Pages>101</Pages>
  <Words>22315</Words>
  <Characters>127200</Characters>
  <Application>Microsoft Office Word</Application>
  <DocSecurity>0</DocSecurity>
  <Lines>1060</Lines>
  <Paragraphs>298</Paragraphs>
  <ScaleCrop>false</ScaleCrop>
  <HeadingPairs>
    <vt:vector size="6" baseType="variant">
      <vt:variant>
        <vt:lpstr>Название</vt:lpstr>
      </vt:variant>
      <vt:variant>
        <vt:i4>1</vt:i4>
      </vt:variant>
      <vt:variant>
        <vt:lpstr>Заголовки</vt:lpstr>
      </vt:variant>
      <vt:variant>
        <vt:i4>7</vt:i4>
      </vt:variant>
      <vt:variant>
        <vt:lpstr>Title</vt:lpstr>
      </vt:variant>
      <vt:variant>
        <vt:i4>1</vt:i4>
      </vt:variant>
    </vt:vector>
  </HeadingPairs>
  <TitlesOfParts>
    <vt:vector size="9" baseType="lpstr">
      <vt:lpstr/>
      <vt:lpstr>        </vt:lpstr>
      <vt:lpstr>        1.1.	Предметом закупки является приобретение " Еда " (далее — также товар) для н</vt:lpstr>
      <vt:lpstr>        Приложение № 1,1</vt:lpstr>
      <vt:lpstr>        ПОЛНОЕ ОПИСАНИЕ</vt:lpstr>
      <vt:lpstr>        предлагаемого товара</vt:lpstr>
      <vt:lpstr>        </vt:lpstr>
      <vt:lpstr>        под кодом KMQD-GHAPDzB-25/02</vt:lpstr>
      <vt:lpstr/>
    </vt:vector>
  </TitlesOfParts>
  <Company/>
  <LinksUpToDate>false</LinksUpToDate>
  <CharactersWithSpaces>149217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cp:lastModifiedBy>
  <cp:revision>1103</cp:revision>
  <cp:lastPrinted>2018-02-16T07:12:00Z</cp:lastPrinted>
  <dcterms:created xsi:type="dcterms:W3CDTF">2019-10-28T07:04:00Z</dcterms:created>
  <dcterms:modified xsi:type="dcterms:W3CDTF">2025-12-15T09:30:00Z</dcterms:modified>
</cp:coreProperties>
</file>